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B7453" w:rsidRDefault="004A50BB">
      <w:r>
        <w:rPr>
          <w:noProof/>
        </w:rPr>
        <w:pict>
          <v:shapetype id="_x0000_t202" coordsize="21600,21600" o:spt="202" path="m0,0l0,21600,21600,21600,21600,0xe">
            <v:stroke joinstyle="miter"/>
            <v:path gradientshapeok="t" o:connecttype="rect"/>
          </v:shapetype>
          <v:shape id="_x0000_s1026" type="#_x0000_t202" style="position:absolute;margin-left:-1in;margin-top:-54pt;width:4in;height:737.6pt;z-index:251658240;mso-wrap-edited:f;mso-position-horizontal:absolute;mso-position-vertical:absolute" wrapcoords="0 0 21600 0 21600 21600 0 21600 0 0" filled="f" strokecolor="black [3213]">
            <v:fill o:detectmouseclick="t"/>
            <v:textbox inset=",7.2pt,,7.2pt">
              <w:txbxContent>
                <w:p w:rsidR="001B3A41" w:rsidRDefault="001B3A41" w:rsidP="00A46C52">
                  <w:pPr>
                    <w:jc w:val="center"/>
                    <w:rPr>
                      <w:b/>
                      <w:sz w:val="28"/>
                    </w:rPr>
                  </w:pPr>
                  <w:r>
                    <w:rPr>
                      <w:b/>
                      <w:sz w:val="28"/>
                    </w:rPr>
                    <w:t>APUS</w:t>
                  </w:r>
                </w:p>
                <w:p w:rsidR="001B3A41" w:rsidRPr="00A46C52" w:rsidRDefault="001B3A41" w:rsidP="009B7453">
                  <w:pPr>
                    <w:rPr>
                      <w:b/>
                      <w:sz w:val="28"/>
                    </w:rPr>
                  </w:pPr>
                </w:p>
                <w:p w:rsidR="001B3A41" w:rsidRPr="00BE20DB" w:rsidRDefault="001B3A41" w:rsidP="009B7453">
                  <w:pPr>
                    <w:rPr>
                      <w:sz w:val="20"/>
                    </w:rPr>
                  </w:pPr>
                  <w:r w:rsidRPr="00BE20DB">
                    <w:rPr>
                      <w:sz w:val="20"/>
                    </w:rPr>
                    <w:t>Aug 20</w:t>
                  </w:r>
                </w:p>
                <w:p w:rsidR="001B3A41" w:rsidRPr="00BE20DB" w:rsidRDefault="001B3A41" w:rsidP="009B7453">
                  <w:pPr>
                    <w:rPr>
                      <w:sz w:val="20"/>
                    </w:rPr>
                  </w:pPr>
                  <w:r w:rsidRPr="00BE20DB">
                    <w:rPr>
                      <w:sz w:val="20"/>
                    </w:rPr>
                    <w:t>-No School</w:t>
                  </w:r>
                </w:p>
                <w:p w:rsidR="001B3A41" w:rsidRPr="00BE20DB" w:rsidRDefault="001B3A41" w:rsidP="009B7453">
                  <w:pPr>
                    <w:rPr>
                      <w:sz w:val="20"/>
                    </w:rPr>
                  </w:pPr>
                </w:p>
                <w:p w:rsidR="001B3A41" w:rsidRPr="00BE20DB" w:rsidRDefault="001B3A41" w:rsidP="009B7453">
                  <w:pPr>
                    <w:rPr>
                      <w:sz w:val="20"/>
                    </w:rPr>
                  </w:pPr>
                  <w:r w:rsidRPr="00BE20DB">
                    <w:rPr>
                      <w:sz w:val="20"/>
                    </w:rPr>
                    <w:t>Aug 21</w:t>
                  </w:r>
                </w:p>
                <w:p w:rsidR="001B3A41" w:rsidRPr="00BE20DB" w:rsidRDefault="001B3A41" w:rsidP="009B7453">
                  <w:pPr>
                    <w:rPr>
                      <w:sz w:val="20"/>
                    </w:rPr>
                  </w:pPr>
                  <w:r w:rsidRPr="00BE20DB">
                    <w:rPr>
                      <w:sz w:val="20"/>
                    </w:rPr>
                    <w:t>-No School</w:t>
                  </w:r>
                </w:p>
                <w:p w:rsidR="001B3A41" w:rsidRPr="00BE20DB" w:rsidRDefault="001B3A41" w:rsidP="009B7453">
                  <w:pPr>
                    <w:rPr>
                      <w:sz w:val="20"/>
                    </w:rPr>
                  </w:pPr>
                </w:p>
                <w:p w:rsidR="001B3A41" w:rsidRPr="00BE20DB" w:rsidRDefault="001B3A41" w:rsidP="009B7453">
                  <w:pPr>
                    <w:rPr>
                      <w:sz w:val="20"/>
                    </w:rPr>
                  </w:pPr>
                  <w:r w:rsidRPr="00BE20DB">
                    <w:rPr>
                      <w:sz w:val="20"/>
                    </w:rPr>
                    <w:t>Aug 22</w:t>
                  </w:r>
                </w:p>
                <w:p w:rsidR="001B3A41" w:rsidRPr="00446D54" w:rsidRDefault="001B3A41" w:rsidP="009B7453">
                  <w:pPr>
                    <w:rPr>
                      <w:sz w:val="20"/>
                    </w:rPr>
                  </w:pPr>
                  <w:r w:rsidRPr="00446D54">
                    <w:rPr>
                      <w:sz w:val="20"/>
                    </w:rPr>
                    <w:t>-Syllabus/Binder</w:t>
                  </w:r>
                </w:p>
                <w:p w:rsidR="001B3A41" w:rsidRPr="00446D54" w:rsidRDefault="001B3A41" w:rsidP="009B7453">
                  <w:pPr>
                    <w:rPr>
                      <w:sz w:val="20"/>
                    </w:rPr>
                  </w:pPr>
                  <w:r w:rsidRPr="00446D54">
                    <w:rPr>
                      <w:sz w:val="20"/>
                    </w:rPr>
                    <w:t>-Book slips/Pass out books</w:t>
                  </w:r>
                </w:p>
                <w:p w:rsidR="001B3A41" w:rsidRPr="00446D54" w:rsidRDefault="001B3A41" w:rsidP="009B7453">
                  <w:pPr>
                    <w:rPr>
                      <w:sz w:val="20"/>
                    </w:rPr>
                  </w:pPr>
                  <w:r w:rsidRPr="00446D54">
                    <w:rPr>
                      <w:sz w:val="20"/>
                    </w:rPr>
                    <w:t>-Seating Chart</w:t>
                  </w:r>
                </w:p>
                <w:p w:rsidR="001B3A41" w:rsidRPr="00BE20DB" w:rsidRDefault="001B3A41" w:rsidP="009B7453">
                  <w:pPr>
                    <w:rPr>
                      <w:sz w:val="20"/>
                    </w:rPr>
                  </w:pPr>
                </w:p>
                <w:p w:rsidR="001B3A41" w:rsidRPr="00BE20DB" w:rsidRDefault="001B3A41" w:rsidP="009B7453">
                  <w:pPr>
                    <w:rPr>
                      <w:sz w:val="20"/>
                    </w:rPr>
                  </w:pPr>
                  <w:r w:rsidRPr="00BE20DB">
                    <w:rPr>
                      <w:sz w:val="20"/>
                    </w:rPr>
                    <w:t>Aug 23</w:t>
                  </w:r>
                </w:p>
                <w:p w:rsidR="001B3A41" w:rsidRPr="00446D54" w:rsidRDefault="001B3A41" w:rsidP="009B7453">
                  <w:pPr>
                    <w:rPr>
                      <w:sz w:val="20"/>
                    </w:rPr>
                  </w:pPr>
                  <w:r w:rsidRPr="00BE20DB">
                    <w:rPr>
                      <w:sz w:val="20"/>
                    </w:rPr>
                    <w:t xml:space="preserve">-Do first ACT reading with mastery manager </w:t>
                  </w:r>
                </w:p>
                <w:p w:rsidR="001B3A41" w:rsidRPr="00446D54" w:rsidRDefault="001B3A41" w:rsidP="009B7453">
                  <w:pPr>
                    <w:rPr>
                      <w:sz w:val="20"/>
                    </w:rPr>
                  </w:pPr>
                  <w:r w:rsidRPr="00446D54">
                    <w:rPr>
                      <w:sz w:val="20"/>
                    </w:rPr>
                    <w:t>-“Who are these people and what do they have in common?”  Power Point</w:t>
                  </w:r>
                </w:p>
                <w:p w:rsidR="001B3A41" w:rsidRPr="00BE20DB" w:rsidRDefault="001B3A41" w:rsidP="009B7453">
                  <w:pPr>
                    <w:rPr>
                      <w:sz w:val="20"/>
                    </w:rPr>
                  </w:pPr>
                </w:p>
                <w:p w:rsidR="001B3A41" w:rsidRDefault="001B3A41" w:rsidP="009B7453">
                  <w:pPr>
                    <w:rPr>
                      <w:sz w:val="20"/>
                    </w:rPr>
                  </w:pPr>
                  <w:r w:rsidRPr="00BE20DB">
                    <w:rPr>
                      <w:sz w:val="20"/>
                    </w:rPr>
                    <w:t>Aug 24</w:t>
                  </w:r>
                </w:p>
                <w:p w:rsidR="001B3A41" w:rsidRPr="00446D54" w:rsidRDefault="001B3A41" w:rsidP="009B7453">
                  <w:pPr>
                    <w:rPr>
                      <w:sz w:val="20"/>
                    </w:rPr>
                  </w:pPr>
                  <w:r w:rsidRPr="00446D54">
                    <w:rPr>
                      <w:sz w:val="20"/>
                    </w:rPr>
                    <w:t>-</w:t>
                  </w:r>
                  <w:r>
                    <w:rPr>
                      <w:sz w:val="20"/>
                    </w:rPr>
                    <w:t xml:space="preserve">Finish </w:t>
                  </w:r>
                  <w:r w:rsidRPr="00446D54">
                    <w:rPr>
                      <w:sz w:val="20"/>
                    </w:rPr>
                    <w:t>“Who are these people and what do they have in common?”  Power Point</w:t>
                  </w:r>
                </w:p>
                <w:p w:rsidR="001B3A41" w:rsidRPr="00446D54" w:rsidRDefault="001B3A41" w:rsidP="009B7453">
                  <w:pPr>
                    <w:rPr>
                      <w:sz w:val="20"/>
                    </w:rPr>
                  </w:pPr>
                  <w:r w:rsidRPr="00446D54">
                    <w:rPr>
                      <w:sz w:val="20"/>
                    </w:rPr>
                    <w:t xml:space="preserve">-Power Point of Europe </w:t>
                  </w:r>
                  <w:r>
                    <w:rPr>
                      <w:sz w:val="20"/>
                    </w:rPr>
                    <w:t>(Ch 1 Sec 1-4)</w:t>
                  </w:r>
                </w:p>
                <w:p w:rsidR="001B3A41" w:rsidRPr="00446D54" w:rsidRDefault="001B3A41" w:rsidP="009B7453">
                  <w:pPr>
                    <w:rPr>
                      <w:sz w:val="20"/>
                    </w:rPr>
                  </w:pPr>
                  <w:r>
                    <w:rPr>
                      <w:sz w:val="20"/>
                    </w:rPr>
                    <w:t>-R</w:t>
                  </w:r>
                  <w:r w:rsidRPr="00446D54">
                    <w:rPr>
                      <w:sz w:val="20"/>
                    </w:rPr>
                    <w:t xml:space="preserve">eading </w:t>
                  </w:r>
                  <w:r>
                    <w:rPr>
                      <w:sz w:val="20"/>
                    </w:rPr>
                    <w:t xml:space="preserve">and discussion </w:t>
                  </w:r>
                  <w:r w:rsidRPr="00446D54">
                    <w:rPr>
                      <w:sz w:val="20"/>
                    </w:rPr>
                    <w:t>on “Hunger for Gold”</w:t>
                  </w:r>
                  <w:r>
                    <w:rPr>
                      <w:sz w:val="20"/>
                    </w:rPr>
                    <w:t xml:space="preserve"> </w:t>
                  </w:r>
                  <w:r w:rsidRPr="00446D54">
                    <w:rPr>
                      <w:sz w:val="20"/>
                    </w:rPr>
                    <w:t>(tar17html)</w:t>
                  </w:r>
                </w:p>
                <w:p w:rsidR="001B3A41" w:rsidRPr="00446D54" w:rsidRDefault="001B3A41" w:rsidP="009B7453">
                  <w:pPr>
                    <w:rPr>
                      <w:sz w:val="20"/>
                    </w:rPr>
                  </w:pPr>
                  <w:r w:rsidRPr="00446D54">
                    <w:rPr>
                      <w:sz w:val="20"/>
                    </w:rPr>
                    <w:t>-HW Ch 2 Sec 2</w:t>
                  </w:r>
                </w:p>
                <w:p w:rsidR="001B3A41" w:rsidRPr="00BE20DB" w:rsidRDefault="001B3A41" w:rsidP="009B7453">
                  <w:pPr>
                    <w:rPr>
                      <w:sz w:val="20"/>
                    </w:rPr>
                  </w:pPr>
                </w:p>
                <w:p w:rsidR="001B3A41" w:rsidRDefault="001B3A41" w:rsidP="009B7453">
                  <w:pPr>
                    <w:rPr>
                      <w:sz w:val="20"/>
                    </w:rPr>
                  </w:pPr>
                  <w:r w:rsidRPr="00BE20DB">
                    <w:rPr>
                      <w:sz w:val="20"/>
                    </w:rPr>
                    <w:t>Aug 27</w:t>
                  </w:r>
                </w:p>
                <w:p w:rsidR="001B3A41" w:rsidRDefault="001B3A41" w:rsidP="009B7453">
                  <w:pPr>
                    <w:rPr>
                      <w:sz w:val="20"/>
                    </w:rPr>
                  </w:pPr>
                  <w:r>
                    <w:rPr>
                      <w:sz w:val="20"/>
                    </w:rPr>
                    <w:t>-Finish Power Point for Ch 1</w:t>
                  </w:r>
                </w:p>
                <w:p w:rsidR="001B3A41" w:rsidRPr="00446D54" w:rsidRDefault="001B3A41" w:rsidP="009B7453">
                  <w:pPr>
                    <w:rPr>
                      <w:sz w:val="20"/>
                    </w:rPr>
                  </w:pPr>
                  <w:r w:rsidRPr="00446D54">
                    <w:rPr>
                      <w:sz w:val="20"/>
                    </w:rPr>
                    <w:t>-</w:t>
                  </w:r>
                  <w:r w:rsidRPr="00446D54">
                    <w:rPr>
                      <w:sz w:val="20"/>
                      <w:szCs w:val="22"/>
                    </w:rPr>
                    <w:t>“Every great fortune began with a great crime” on board</w:t>
                  </w:r>
                </w:p>
                <w:p w:rsidR="001B3A41" w:rsidRDefault="001B3A41" w:rsidP="009B7453">
                  <w:pPr>
                    <w:rPr>
                      <w:sz w:val="20"/>
                    </w:rPr>
                  </w:pPr>
                  <w:r>
                    <w:rPr>
                      <w:sz w:val="20"/>
                    </w:rPr>
                    <w:t>-</w:t>
                  </w:r>
                  <w:r w:rsidRPr="00446D54">
                    <w:rPr>
                      <w:sz w:val="20"/>
                    </w:rPr>
                    <w:t xml:space="preserve">(Fundamental Difference b/t Euro and Native Americans) </w:t>
                  </w:r>
                </w:p>
                <w:p w:rsidR="001B3A41" w:rsidRDefault="001B3A41" w:rsidP="009B7453">
                  <w:pPr>
                    <w:rPr>
                      <w:sz w:val="20"/>
                    </w:rPr>
                  </w:pPr>
                  <w:r>
                    <w:rPr>
                      <w:sz w:val="20"/>
                    </w:rPr>
                    <w:t>-James town Web Quest</w:t>
                  </w:r>
                </w:p>
                <w:p w:rsidR="001B3A41" w:rsidRPr="00BE20DB" w:rsidRDefault="001B3A41" w:rsidP="009B7453">
                  <w:pPr>
                    <w:rPr>
                      <w:sz w:val="20"/>
                    </w:rPr>
                  </w:pPr>
                  <w:r>
                    <w:rPr>
                      <w:sz w:val="20"/>
                    </w:rPr>
                    <w:t xml:space="preserve">-HW </w:t>
                  </w:r>
                  <w:r w:rsidRPr="00446D54">
                    <w:rPr>
                      <w:sz w:val="20"/>
                    </w:rPr>
                    <w:t>On Life in Jamestown W.S.</w:t>
                  </w:r>
                </w:p>
                <w:p w:rsidR="001B3A41" w:rsidRPr="00BE20DB" w:rsidRDefault="001B3A41" w:rsidP="009B7453">
                  <w:pPr>
                    <w:rPr>
                      <w:sz w:val="20"/>
                    </w:rPr>
                  </w:pPr>
                </w:p>
                <w:p w:rsidR="001B3A41" w:rsidRDefault="001B3A41" w:rsidP="009B7453">
                  <w:pPr>
                    <w:rPr>
                      <w:sz w:val="20"/>
                    </w:rPr>
                  </w:pPr>
                  <w:r w:rsidRPr="00BE20DB">
                    <w:rPr>
                      <w:sz w:val="20"/>
                    </w:rPr>
                    <w:t>Aug 28</w:t>
                  </w:r>
                </w:p>
                <w:p w:rsidR="001B3A41" w:rsidRDefault="001B3A41" w:rsidP="009B7453">
                  <w:pPr>
                    <w:rPr>
                      <w:sz w:val="20"/>
                    </w:rPr>
                  </w:pPr>
                  <w:r w:rsidRPr="00F63C19">
                    <w:rPr>
                      <w:sz w:val="20"/>
                    </w:rPr>
                    <w:t>-Discuss web-quest (what hurt the colony the most/what made it survive)</w:t>
                  </w:r>
                </w:p>
                <w:p w:rsidR="001B3A41" w:rsidRPr="00BE20DB" w:rsidRDefault="001B3A41" w:rsidP="009B7453">
                  <w:pPr>
                    <w:rPr>
                      <w:sz w:val="20"/>
                    </w:rPr>
                  </w:pPr>
                  <w:r>
                    <w:rPr>
                      <w:sz w:val="20"/>
                    </w:rPr>
                    <w:t>-Mercantilism Game</w:t>
                  </w:r>
                </w:p>
                <w:p w:rsidR="001B3A41" w:rsidRPr="00BE20DB" w:rsidRDefault="001B3A41" w:rsidP="009B7453">
                  <w:pPr>
                    <w:rPr>
                      <w:sz w:val="20"/>
                    </w:rPr>
                  </w:pPr>
                </w:p>
                <w:p w:rsidR="001B3A41" w:rsidRDefault="001B3A41" w:rsidP="009B7453">
                  <w:pPr>
                    <w:rPr>
                      <w:sz w:val="20"/>
                    </w:rPr>
                  </w:pPr>
                  <w:r w:rsidRPr="00BE20DB">
                    <w:rPr>
                      <w:sz w:val="20"/>
                    </w:rPr>
                    <w:t>Aug 29</w:t>
                  </w:r>
                </w:p>
                <w:p w:rsidR="001B3A41" w:rsidRPr="00F63C19" w:rsidRDefault="001B3A41" w:rsidP="009B7453">
                  <w:pPr>
                    <w:rPr>
                      <w:sz w:val="20"/>
                    </w:rPr>
                  </w:pPr>
                  <w:r w:rsidRPr="00F63C19">
                    <w:rPr>
                      <w:sz w:val="20"/>
                    </w:rPr>
                    <w:t xml:space="preserve">-Look at ship manifestos in packet </w:t>
                  </w:r>
                </w:p>
                <w:p w:rsidR="001B3A41" w:rsidRDefault="001B3A41" w:rsidP="009B7453">
                  <w:pPr>
                    <w:rPr>
                      <w:sz w:val="20"/>
                    </w:rPr>
                  </w:pPr>
                  <w:r w:rsidRPr="00F63C19">
                    <w:rPr>
                      <w:sz w:val="20"/>
                    </w:rPr>
                    <w:t>-Watch the first part of “America the story about us”</w:t>
                  </w:r>
                </w:p>
                <w:p w:rsidR="001B3A41" w:rsidRPr="00F63C19" w:rsidRDefault="001B3A41" w:rsidP="008517F3">
                  <w:pPr>
                    <w:rPr>
                      <w:sz w:val="20"/>
                    </w:rPr>
                  </w:pPr>
                  <w:r w:rsidRPr="00F63C19">
                    <w:rPr>
                      <w:sz w:val="20"/>
                    </w:rPr>
                    <w:t>-Power Point on Ch 2 Sec 3 (New England Colonies)</w:t>
                  </w:r>
                </w:p>
                <w:p w:rsidR="001B3A41" w:rsidRPr="00F63C19" w:rsidRDefault="001B3A41" w:rsidP="008517F3">
                  <w:pPr>
                    <w:rPr>
                      <w:sz w:val="20"/>
                    </w:rPr>
                  </w:pPr>
                  <w:r w:rsidRPr="00F63C19">
                    <w:rPr>
                      <w:sz w:val="20"/>
                    </w:rPr>
                    <w:t>-Watch the second part of “America the Story About Us”</w:t>
                  </w:r>
                </w:p>
                <w:p w:rsidR="001B3A41" w:rsidRDefault="001B3A41" w:rsidP="009B7453">
                  <w:pPr>
                    <w:rPr>
                      <w:sz w:val="20"/>
                    </w:rPr>
                  </w:pPr>
                </w:p>
                <w:p w:rsidR="001B3A41" w:rsidRDefault="001B3A41" w:rsidP="009B7453">
                  <w:pPr>
                    <w:rPr>
                      <w:sz w:val="20"/>
                    </w:rPr>
                  </w:pPr>
                  <w:r>
                    <w:rPr>
                      <w:sz w:val="20"/>
                    </w:rPr>
                    <w:t>Aug 30</w:t>
                  </w:r>
                </w:p>
                <w:p w:rsidR="001B3A41" w:rsidRDefault="001B3A41" w:rsidP="009B7453">
                  <w:pPr>
                    <w:rPr>
                      <w:sz w:val="20"/>
                    </w:rPr>
                  </w:pPr>
                  <w:r w:rsidRPr="00F63C19">
                    <w:rPr>
                      <w:sz w:val="20"/>
                    </w:rPr>
                    <w:t xml:space="preserve">-Read </w:t>
                  </w:r>
                  <w:r>
                    <w:rPr>
                      <w:sz w:val="20"/>
                    </w:rPr>
                    <w:t>Indentured Servant W.S. (go over in class)</w:t>
                  </w:r>
                </w:p>
                <w:p w:rsidR="001B3A41" w:rsidRDefault="001B3A41" w:rsidP="009B7453">
                  <w:pPr>
                    <w:rPr>
                      <w:sz w:val="20"/>
                    </w:rPr>
                  </w:pPr>
                  <w:r>
                    <w:rPr>
                      <w:sz w:val="20"/>
                    </w:rPr>
                    <w:t xml:space="preserve">-Go over (via LCD) Virginia Laws and gradual progression of slavery </w:t>
                  </w:r>
                </w:p>
                <w:p w:rsidR="001B3A41" w:rsidRPr="00F63C19" w:rsidRDefault="001B3A41" w:rsidP="009B7453">
                  <w:pPr>
                    <w:rPr>
                      <w:sz w:val="20"/>
                    </w:rPr>
                  </w:pPr>
                  <w:r w:rsidRPr="00F63C19">
                    <w:rPr>
                      <w:sz w:val="20"/>
                    </w:rPr>
                    <w:t xml:space="preserve">-Map Exercise “The Thirteen </w:t>
                  </w:r>
                  <w:r>
                    <w:rPr>
                      <w:sz w:val="20"/>
                    </w:rPr>
                    <w:t xml:space="preserve">Colonies” </w:t>
                  </w:r>
                </w:p>
                <w:p w:rsidR="001B3A41" w:rsidRDefault="001B3A41" w:rsidP="009B7453">
                  <w:pPr>
                    <w:rPr>
                      <w:sz w:val="20"/>
                    </w:rPr>
                  </w:pPr>
                  <w:r>
                    <w:rPr>
                      <w:sz w:val="20"/>
                    </w:rPr>
                    <w:t>-HW Ch 2 Sec 4</w:t>
                  </w:r>
                </w:p>
                <w:p w:rsidR="001B3A41" w:rsidRPr="00BE20DB" w:rsidRDefault="001B3A41" w:rsidP="009B7453">
                  <w:pPr>
                    <w:rPr>
                      <w:sz w:val="20"/>
                    </w:rPr>
                  </w:pPr>
                </w:p>
                <w:p w:rsidR="001B3A41" w:rsidRDefault="001B3A41" w:rsidP="009B7453">
                  <w:pPr>
                    <w:rPr>
                      <w:sz w:val="20"/>
                    </w:rPr>
                  </w:pPr>
                  <w:r w:rsidRPr="00BE20DB">
                    <w:rPr>
                      <w:sz w:val="20"/>
                    </w:rPr>
                    <w:t>Aug 31</w:t>
                  </w:r>
                  <w:r>
                    <w:rPr>
                      <w:sz w:val="20"/>
                    </w:rPr>
                    <w:t xml:space="preserve"> </w:t>
                  </w:r>
                </w:p>
                <w:p w:rsidR="001B3A41" w:rsidRDefault="001B3A41" w:rsidP="009B7453">
                  <w:pPr>
                    <w:rPr>
                      <w:sz w:val="20"/>
                    </w:rPr>
                  </w:pPr>
                  <w:r w:rsidRPr="00F63C19">
                    <w:rPr>
                      <w:sz w:val="20"/>
                    </w:rPr>
                    <w:t>-</w:t>
                  </w:r>
                  <w:r>
                    <w:rPr>
                      <w:sz w:val="20"/>
                    </w:rPr>
                    <w:t xml:space="preserve">Ch 2 Quiz </w:t>
                  </w:r>
                </w:p>
                <w:p w:rsidR="001B3A41" w:rsidRDefault="001B3A41" w:rsidP="009B7453">
                  <w:pPr>
                    <w:rPr>
                      <w:sz w:val="20"/>
                    </w:rPr>
                  </w:pPr>
                  <w:r>
                    <w:rPr>
                      <w:sz w:val="20"/>
                    </w:rPr>
                    <w:t>-Go over Quiz</w:t>
                  </w:r>
                </w:p>
                <w:p w:rsidR="001B3A41" w:rsidRDefault="001B3A41" w:rsidP="001462C8">
                  <w:pPr>
                    <w:rPr>
                      <w:sz w:val="20"/>
                    </w:rPr>
                  </w:pPr>
                  <w:r w:rsidRPr="00F63C19">
                    <w:rPr>
                      <w:sz w:val="20"/>
                    </w:rPr>
                    <w:t>-Triangular trade W.S.</w:t>
                  </w:r>
                </w:p>
                <w:p w:rsidR="001B3A41" w:rsidRPr="005D096C" w:rsidRDefault="001B3A41" w:rsidP="00B60F80">
                  <w:pPr>
                    <w:rPr>
                      <w:sz w:val="20"/>
                    </w:rPr>
                  </w:pPr>
                </w:p>
                <w:p w:rsidR="001B3A41" w:rsidRDefault="001B3A41" w:rsidP="001462C8">
                  <w:pPr>
                    <w:rPr>
                      <w:sz w:val="20"/>
                    </w:rPr>
                  </w:pPr>
                </w:p>
                <w:p w:rsidR="001B3A41" w:rsidRPr="00F63C19" w:rsidRDefault="001B3A41" w:rsidP="009B7453">
                  <w:pPr>
                    <w:rPr>
                      <w:sz w:val="20"/>
                    </w:rPr>
                  </w:pPr>
                </w:p>
                <w:p w:rsidR="001B3A41" w:rsidRPr="00BE20DB" w:rsidRDefault="001B3A41" w:rsidP="009B7453">
                  <w:pPr>
                    <w:rPr>
                      <w:sz w:val="20"/>
                    </w:rPr>
                  </w:pPr>
                </w:p>
              </w:txbxContent>
            </v:textbox>
            <w10:wrap type="tight"/>
          </v:shape>
        </w:pict>
      </w:r>
      <w:r>
        <w:rPr>
          <w:noProof/>
        </w:rPr>
        <w:pict>
          <v:shape id="_x0000_s1027" type="#_x0000_t202" style="position:absolute;margin-left:234pt;margin-top:-54pt;width:269.65pt;height:737.6pt;z-index:251659264;mso-wrap-edited:f;mso-position-horizontal:absolute;mso-position-vertical:absolute" wrapcoords="0 0 21600 0 21600 21600 0 21600 0 0" filled="f" strokecolor="black [3213]">
            <v:fill o:detectmouseclick="t"/>
            <v:textbox inset=",7.2pt,,7.2pt">
              <w:txbxContent>
                <w:p w:rsidR="001B3A41" w:rsidRDefault="001B3A41" w:rsidP="00A46C52">
                  <w:pPr>
                    <w:jc w:val="center"/>
                    <w:rPr>
                      <w:b/>
                      <w:sz w:val="32"/>
                    </w:rPr>
                  </w:pPr>
                  <w:r>
                    <w:rPr>
                      <w:b/>
                      <w:sz w:val="32"/>
                    </w:rPr>
                    <w:t>US</w:t>
                  </w:r>
                </w:p>
                <w:p w:rsidR="001B3A41" w:rsidRPr="00A46C52" w:rsidRDefault="001B3A41" w:rsidP="009B7453">
                  <w:pPr>
                    <w:rPr>
                      <w:b/>
                      <w:sz w:val="32"/>
                    </w:rPr>
                  </w:pPr>
                </w:p>
                <w:p w:rsidR="001B3A41" w:rsidRPr="00BE20DB" w:rsidRDefault="001B3A41" w:rsidP="009B7453">
                  <w:pPr>
                    <w:rPr>
                      <w:sz w:val="20"/>
                    </w:rPr>
                  </w:pPr>
                  <w:r w:rsidRPr="00BE20DB">
                    <w:rPr>
                      <w:sz w:val="20"/>
                    </w:rPr>
                    <w:t>Aug 20</w:t>
                  </w:r>
                </w:p>
                <w:p w:rsidR="001B3A41" w:rsidRPr="00BE20DB" w:rsidRDefault="001B3A41" w:rsidP="009B7453">
                  <w:pPr>
                    <w:rPr>
                      <w:sz w:val="20"/>
                    </w:rPr>
                  </w:pPr>
                  <w:r w:rsidRPr="00BE20DB">
                    <w:rPr>
                      <w:sz w:val="20"/>
                    </w:rPr>
                    <w:t>-No School</w:t>
                  </w:r>
                </w:p>
                <w:p w:rsidR="001B3A41" w:rsidRPr="00BE20DB" w:rsidRDefault="001B3A41" w:rsidP="009B7453">
                  <w:pPr>
                    <w:rPr>
                      <w:sz w:val="20"/>
                    </w:rPr>
                  </w:pPr>
                </w:p>
                <w:p w:rsidR="001B3A41" w:rsidRPr="00BE20DB" w:rsidRDefault="001B3A41" w:rsidP="009B7453">
                  <w:pPr>
                    <w:rPr>
                      <w:sz w:val="20"/>
                    </w:rPr>
                  </w:pPr>
                  <w:r w:rsidRPr="00BE20DB">
                    <w:rPr>
                      <w:sz w:val="20"/>
                    </w:rPr>
                    <w:t>Aug 21</w:t>
                  </w:r>
                </w:p>
                <w:p w:rsidR="001B3A41" w:rsidRPr="00BE20DB" w:rsidRDefault="001B3A41" w:rsidP="009B7453">
                  <w:pPr>
                    <w:rPr>
                      <w:sz w:val="20"/>
                    </w:rPr>
                  </w:pPr>
                  <w:r w:rsidRPr="00BE20DB">
                    <w:rPr>
                      <w:sz w:val="20"/>
                    </w:rPr>
                    <w:t>-No School</w:t>
                  </w:r>
                </w:p>
                <w:p w:rsidR="001B3A41" w:rsidRPr="00BE20DB" w:rsidRDefault="001B3A41" w:rsidP="009B7453">
                  <w:pPr>
                    <w:rPr>
                      <w:sz w:val="20"/>
                    </w:rPr>
                  </w:pPr>
                </w:p>
                <w:p w:rsidR="001B3A41" w:rsidRPr="00BE20DB" w:rsidRDefault="001B3A41" w:rsidP="009B7453">
                  <w:pPr>
                    <w:rPr>
                      <w:sz w:val="20"/>
                    </w:rPr>
                  </w:pPr>
                  <w:r w:rsidRPr="00BE20DB">
                    <w:rPr>
                      <w:sz w:val="20"/>
                    </w:rPr>
                    <w:t>Aug 22</w:t>
                  </w:r>
                </w:p>
                <w:p w:rsidR="001B3A41" w:rsidRPr="00BE20DB" w:rsidRDefault="001B3A41" w:rsidP="009B7453">
                  <w:pPr>
                    <w:rPr>
                      <w:sz w:val="20"/>
                    </w:rPr>
                  </w:pPr>
                  <w:r w:rsidRPr="00BE20DB">
                    <w:rPr>
                      <w:sz w:val="20"/>
                    </w:rPr>
                    <w:t>-Syllabus/Binder</w:t>
                  </w:r>
                </w:p>
                <w:p w:rsidR="001B3A41" w:rsidRPr="00BE20DB" w:rsidRDefault="001B3A41" w:rsidP="009B7453">
                  <w:pPr>
                    <w:rPr>
                      <w:sz w:val="20"/>
                    </w:rPr>
                  </w:pPr>
                  <w:r w:rsidRPr="00BE20DB">
                    <w:rPr>
                      <w:sz w:val="20"/>
                    </w:rPr>
                    <w:t>-Book slips/Pass out books</w:t>
                  </w:r>
                </w:p>
                <w:p w:rsidR="001B3A41" w:rsidRPr="00BE20DB" w:rsidRDefault="001B3A41" w:rsidP="009B7453">
                  <w:pPr>
                    <w:rPr>
                      <w:sz w:val="20"/>
                    </w:rPr>
                  </w:pPr>
                  <w:r w:rsidRPr="00BE20DB">
                    <w:rPr>
                      <w:sz w:val="20"/>
                    </w:rPr>
                    <w:t>-Seating Chart</w:t>
                  </w:r>
                </w:p>
                <w:p w:rsidR="001B3A41" w:rsidRPr="00BE20DB" w:rsidRDefault="001B3A41" w:rsidP="009B7453">
                  <w:pPr>
                    <w:rPr>
                      <w:sz w:val="20"/>
                    </w:rPr>
                  </w:pPr>
                  <w:r w:rsidRPr="00BE20DB">
                    <w:rPr>
                      <w:sz w:val="20"/>
                    </w:rPr>
                    <w:t>-HW Ch 2 S.G.</w:t>
                  </w:r>
                </w:p>
                <w:p w:rsidR="001B3A41" w:rsidRPr="00BE20DB" w:rsidRDefault="001B3A41" w:rsidP="009B7453">
                  <w:pPr>
                    <w:rPr>
                      <w:sz w:val="20"/>
                    </w:rPr>
                  </w:pPr>
                </w:p>
                <w:p w:rsidR="001B3A41" w:rsidRDefault="001B3A41" w:rsidP="009B7453">
                  <w:pPr>
                    <w:rPr>
                      <w:sz w:val="20"/>
                    </w:rPr>
                  </w:pPr>
                  <w:r w:rsidRPr="00BE20DB">
                    <w:rPr>
                      <w:sz w:val="20"/>
                    </w:rPr>
                    <w:t>Aug 23</w:t>
                  </w:r>
                </w:p>
                <w:p w:rsidR="001B3A41" w:rsidRDefault="001B3A41" w:rsidP="009B7453">
                  <w:pPr>
                    <w:rPr>
                      <w:sz w:val="20"/>
                    </w:rPr>
                  </w:pPr>
                  <w:r w:rsidRPr="00BE20DB">
                    <w:rPr>
                      <w:sz w:val="20"/>
                    </w:rPr>
                    <w:t xml:space="preserve">-Do first ACT reading with mastery manager </w:t>
                  </w:r>
                </w:p>
                <w:p w:rsidR="001B3A41" w:rsidRPr="00BE20DB" w:rsidRDefault="001B3A41" w:rsidP="009B7453">
                  <w:pPr>
                    <w:rPr>
                      <w:sz w:val="20"/>
                    </w:rPr>
                  </w:pPr>
                  <w:r w:rsidRPr="00BE20DB">
                    <w:rPr>
                      <w:sz w:val="20"/>
                    </w:rPr>
                    <w:t>-Lo</w:t>
                  </w:r>
                  <w:r>
                    <w:rPr>
                      <w:sz w:val="20"/>
                    </w:rPr>
                    <w:t xml:space="preserve">ok at ship manifestos via hover cam </w:t>
                  </w:r>
                </w:p>
                <w:p w:rsidR="001B3A41" w:rsidRPr="00BE20DB" w:rsidRDefault="001B3A41" w:rsidP="009B7453">
                  <w:pPr>
                    <w:rPr>
                      <w:sz w:val="20"/>
                    </w:rPr>
                  </w:pPr>
                  <w:r w:rsidRPr="00BE20DB">
                    <w:rPr>
                      <w:sz w:val="20"/>
                    </w:rPr>
                    <w:t>-Lecture on the Chesapeake (Power Point)</w:t>
                  </w:r>
                </w:p>
                <w:p w:rsidR="001B3A41" w:rsidRPr="00BE20DB" w:rsidRDefault="001B3A41" w:rsidP="009B7453">
                  <w:pPr>
                    <w:rPr>
                      <w:sz w:val="20"/>
                    </w:rPr>
                  </w:pPr>
                </w:p>
                <w:p w:rsidR="001B3A41" w:rsidRDefault="001B3A41" w:rsidP="009B7453">
                  <w:pPr>
                    <w:rPr>
                      <w:sz w:val="20"/>
                    </w:rPr>
                  </w:pPr>
                  <w:r w:rsidRPr="00BE20DB">
                    <w:rPr>
                      <w:sz w:val="20"/>
                    </w:rPr>
                    <w:t>Aug 24</w:t>
                  </w:r>
                </w:p>
                <w:p w:rsidR="001B3A41" w:rsidRPr="00BE20DB" w:rsidRDefault="001B3A41" w:rsidP="009B7453">
                  <w:pPr>
                    <w:rPr>
                      <w:sz w:val="20"/>
                    </w:rPr>
                  </w:pPr>
                  <w:r w:rsidRPr="00BE20DB">
                    <w:rPr>
                      <w:sz w:val="20"/>
                    </w:rPr>
                    <w:t>-</w:t>
                  </w:r>
                  <w:r>
                    <w:rPr>
                      <w:sz w:val="20"/>
                    </w:rPr>
                    <w:t xml:space="preserve">Finish </w:t>
                  </w:r>
                  <w:r w:rsidRPr="00BE20DB">
                    <w:rPr>
                      <w:sz w:val="20"/>
                    </w:rPr>
                    <w:t>Lecture on the Chesapeake (Power Point)</w:t>
                  </w:r>
                </w:p>
                <w:p w:rsidR="001B3A41" w:rsidRDefault="001B3A41" w:rsidP="009B7453">
                  <w:pPr>
                    <w:rPr>
                      <w:sz w:val="20"/>
                    </w:rPr>
                  </w:pPr>
                  <w:r w:rsidRPr="00BE20DB">
                    <w:rPr>
                      <w:sz w:val="20"/>
                    </w:rPr>
                    <w:t>-Watch the first part of “America the story about us”</w:t>
                  </w:r>
                </w:p>
                <w:p w:rsidR="001B3A41" w:rsidRPr="00BE20DB" w:rsidRDefault="001B3A41" w:rsidP="009B7453">
                  <w:pPr>
                    <w:rPr>
                      <w:sz w:val="20"/>
                    </w:rPr>
                  </w:pPr>
                  <w:r w:rsidRPr="00BE20DB">
                    <w:rPr>
                      <w:sz w:val="20"/>
                    </w:rPr>
                    <w:t xml:space="preserve">-HW Hungry for Gold W.S. </w:t>
                  </w:r>
                  <w:r>
                    <w:rPr>
                      <w:sz w:val="20"/>
                    </w:rPr>
                    <w:t xml:space="preserve">and </w:t>
                  </w:r>
                  <w:r w:rsidRPr="00BE20DB">
                    <w:rPr>
                      <w:sz w:val="20"/>
                    </w:rPr>
                    <w:t>On Life in Jamestown</w:t>
                  </w:r>
                  <w:r>
                    <w:rPr>
                      <w:sz w:val="20"/>
                    </w:rPr>
                    <w:t xml:space="preserve"> (Give time in class to start)</w:t>
                  </w:r>
                </w:p>
                <w:p w:rsidR="001B3A41" w:rsidRPr="00BE20DB" w:rsidRDefault="001B3A41" w:rsidP="009B7453">
                  <w:pPr>
                    <w:rPr>
                      <w:sz w:val="20"/>
                    </w:rPr>
                  </w:pPr>
                </w:p>
                <w:p w:rsidR="001B3A41" w:rsidRDefault="001B3A41" w:rsidP="009B7453">
                  <w:pPr>
                    <w:rPr>
                      <w:sz w:val="20"/>
                    </w:rPr>
                  </w:pPr>
                  <w:r w:rsidRPr="00BE20DB">
                    <w:rPr>
                      <w:sz w:val="20"/>
                    </w:rPr>
                    <w:t>Aug 27</w:t>
                  </w:r>
                </w:p>
                <w:p w:rsidR="001B3A41" w:rsidRDefault="001B3A41" w:rsidP="009B7453">
                  <w:pPr>
                    <w:rPr>
                      <w:sz w:val="20"/>
                    </w:rPr>
                  </w:pPr>
                  <w:r w:rsidRPr="00BE20DB">
                    <w:rPr>
                      <w:sz w:val="20"/>
                    </w:rPr>
                    <w:t>-Discuss Hungry for Gold</w:t>
                  </w:r>
                  <w:r>
                    <w:rPr>
                      <w:sz w:val="20"/>
                    </w:rPr>
                    <w:t xml:space="preserve"> </w:t>
                  </w:r>
                  <w:r w:rsidRPr="00BE20DB">
                    <w:rPr>
                      <w:sz w:val="20"/>
                    </w:rPr>
                    <w:t>(“How does this set the stage for U.S. History?”)</w:t>
                  </w:r>
                </w:p>
                <w:p w:rsidR="001B3A41" w:rsidRDefault="001B3A41" w:rsidP="009B7453">
                  <w:pPr>
                    <w:rPr>
                      <w:sz w:val="20"/>
                    </w:rPr>
                  </w:pPr>
                  <w:r>
                    <w:rPr>
                      <w:sz w:val="20"/>
                    </w:rPr>
                    <w:t>-</w:t>
                  </w:r>
                  <w:r w:rsidRPr="00BE20DB">
                    <w:rPr>
                      <w:sz w:val="20"/>
                    </w:rPr>
                    <w:t>Sermon “City on a hill” W.S.</w:t>
                  </w:r>
                </w:p>
                <w:p w:rsidR="001B3A41" w:rsidRPr="00BE20DB" w:rsidRDefault="001B3A41" w:rsidP="009B7453">
                  <w:pPr>
                    <w:rPr>
                      <w:sz w:val="20"/>
                    </w:rPr>
                  </w:pPr>
                  <w:r w:rsidRPr="00BE20DB">
                    <w:rPr>
                      <w:sz w:val="20"/>
                    </w:rPr>
                    <w:t>-Power Point on New England colonies</w:t>
                  </w:r>
                </w:p>
                <w:p w:rsidR="001B3A41" w:rsidRDefault="001B3A41" w:rsidP="009B7453">
                  <w:pPr>
                    <w:rPr>
                      <w:sz w:val="20"/>
                    </w:rPr>
                  </w:pPr>
                  <w:r w:rsidRPr="00BE20DB">
                    <w:rPr>
                      <w:sz w:val="20"/>
                    </w:rPr>
                    <w:t>-Watch the second part of “America the Story About Us”</w:t>
                  </w:r>
                </w:p>
                <w:p w:rsidR="001B3A41" w:rsidRPr="00BE20DB" w:rsidRDefault="001B3A41" w:rsidP="009B7453">
                  <w:pPr>
                    <w:rPr>
                      <w:sz w:val="20"/>
                    </w:rPr>
                  </w:pPr>
                  <w:r w:rsidRPr="00BE20DB">
                    <w:rPr>
                      <w:sz w:val="20"/>
                    </w:rPr>
                    <w:t>-HW Ch 3 S.G.</w:t>
                  </w:r>
                </w:p>
                <w:p w:rsidR="001B3A41" w:rsidRPr="00BE20DB" w:rsidRDefault="001B3A41" w:rsidP="009B7453">
                  <w:pPr>
                    <w:rPr>
                      <w:sz w:val="20"/>
                    </w:rPr>
                  </w:pPr>
                </w:p>
                <w:p w:rsidR="001B3A41" w:rsidRDefault="001B3A41" w:rsidP="009B7453">
                  <w:pPr>
                    <w:rPr>
                      <w:sz w:val="20"/>
                    </w:rPr>
                  </w:pPr>
                  <w:r w:rsidRPr="00BE20DB">
                    <w:rPr>
                      <w:sz w:val="20"/>
                    </w:rPr>
                    <w:t>Aug 28</w:t>
                  </w:r>
                </w:p>
                <w:p w:rsidR="001B3A41" w:rsidRPr="00BE20DB" w:rsidRDefault="001B3A41" w:rsidP="009B7453">
                  <w:pPr>
                    <w:rPr>
                      <w:sz w:val="20"/>
                    </w:rPr>
                  </w:pPr>
                  <w:r w:rsidRPr="00BE20DB">
                    <w:rPr>
                      <w:sz w:val="20"/>
                    </w:rPr>
                    <w:t>-Write Plymouth v Jamestown Essay</w:t>
                  </w:r>
                </w:p>
                <w:p w:rsidR="001B3A41" w:rsidRPr="00BE20DB" w:rsidRDefault="001B3A41" w:rsidP="009B7453">
                  <w:pPr>
                    <w:rPr>
                      <w:sz w:val="20"/>
                    </w:rPr>
                  </w:pPr>
                </w:p>
                <w:p w:rsidR="001B3A41" w:rsidRPr="00BE20DB" w:rsidRDefault="001B3A41" w:rsidP="009B7453">
                  <w:pPr>
                    <w:rPr>
                      <w:sz w:val="20"/>
                    </w:rPr>
                  </w:pPr>
                  <w:r w:rsidRPr="00BE20DB">
                    <w:rPr>
                      <w:sz w:val="20"/>
                    </w:rPr>
                    <w:t>Aug 29</w:t>
                  </w:r>
                </w:p>
                <w:p w:rsidR="001B3A41" w:rsidRDefault="001B3A41" w:rsidP="009B7453">
                  <w:pPr>
                    <w:rPr>
                      <w:sz w:val="20"/>
                    </w:rPr>
                  </w:pPr>
                  <w:r>
                    <w:rPr>
                      <w:sz w:val="20"/>
                    </w:rPr>
                    <w:t xml:space="preserve">-Chalk Talk on outside information </w:t>
                  </w:r>
                </w:p>
                <w:p w:rsidR="001B3A41" w:rsidRDefault="001B3A41" w:rsidP="009B7453">
                  <w:pPr>
                    <w:rPr>
                      <w:sz w:val="20"/>
                    </w:rPr>
                  </w:pPr>
                  <w:r>
                    <w:rPr>
                      <w:sz w:val="20"/>
                    </w:rPr>
                    <w:t>-Intro W.S.</w:t>
                  </w:r>
                </w:p>
                <w:p w:rsidR="001B3A41" w:rsidRPr="00BE20DB" w:rsidRDefault="001B3A41" w:rsidP="009B7453">
                  <w:pPr>
                    <w:rPr>
                      <w:sz w:val="20"/>
                    </w:rPr>
                  </w:pPr>
                  <w:r w:rsidRPr="00BE20DB">
                    <w:rPr>
                      <w:sz w:val="20"/>
                    </w:rPr>
                    <w:t>-AP PARTS W.S.</w:t>
                  </w:r>
                </w:p>
                <w:p w:rsidR="001B3A41" w:rsidRPr="00BE20DB" w:rsidRDefault="001B3A41" w:rsidP="009B7453">
                  <w:pPr>
                    <w:rPr>
                      <w:sz w:val="20"/>
                    </w:rPr>
                  </w:pPr>
                  <w:r w:rsidRPr="00BE20DB">
                    <w:rPr>
                      <w:sz w:val="20"/>
                    </w:rPr>
                    <w:t>-How to write a DBQ</w:t>
                  </w:r>
                </w:p>
                <w:p w:rsidR="001B3A41" w:rsidRDefault="001B3A41" w:rsidP="009B7453">
                  <w:pPr>
                    <w:rPr>
                      <w:sz w:val="20"/>
                    </w:rPr>
                  </w:pPr>
                  <w:r>
                    <w:rPr>
                      <w:sz w:val="20"/>
                    </w:rPr>
                    <w:t>-</w:t>
                  </w:r>
                  <w:r w:rsidRPr="00BE20DB">
                    <w:rPr>
                      <w:sz w:val="20"/>
                    </w:rPr>
                    <w:t>Model Activity</w:t>
                  </w:r>
                  <w:r>
                    <w:rPr>
                      <w:sz w:val="20"/>
                    </w:rPr>
                    <w:t xml:space="preserve"> Components of a good thesis</w:t>
                  </w:r>
                </w:p>
                <w:p w:rsidR="001B3A41" w:rsidRPr="00BE20DB" w:rsidRDefault="001B3A41" w:rsidP="009B7453">
                  <w:pPr>
                    <w:rPr>
                      <w:sz w:val="20"/>
                    </w:rPr>
                  </w:pPr>
                </w:p>
                <w:p w:rsidR="001B3A41" w:rsidRPr="00BE20DB" w:rsidRDefault="001B3A41" w:rsidP="009B7453">
                  <w:pPr>
                    <w:rPr>
                      <w:sz w:val="20"/>
                    </w:rPr>
                  </w:pPr>
                  <w:r w:rsidRPr="00BE20DB">
                    <w:rPr>
                      <w:sz w:val="20"/>
                    </w:rPr>
                    <w:t>Aug 30</w:t>
                  </w:r>
                </w:p>
                <w:p w:rsidR="001B3A41" w:rsidRPr="00DC64EB" w:rsidRDefault="001B3A41" w:rsidP="009B7453">
                  <w:pPr>
                    <w:rPr>
                      <w:sz w:val="20"/>
                    </w:rPr>
                  </w:pPr>
                  <w:r>
                    <w:rPr>
                      <w:sz w:val="20"/>
                    </w:rPr>
                    <w:t>-Power Point on Ch 3 (slides 1-8)</w:t>
                  </w:r>
                </w:p>
                <w:p w:rsidR="001B3A41" w:rsidRPr="00DC64EB" w:rsidRDefault="001B3A41" w:rsidP="009B7453">
                  <w:pPr>
                    <w:rPr>
                      <w:sz w:val="20"/>
                    </w:rPr>
                  </w:pPr>
                  <w:r w:rsidRPr="00DC64EB">
                    <w:rPr>
                      <w:sz w:val="20"/>
                    </w:rPr>
                    <w:t>-Quiz Ch 2-3</w:t>
                  </w:r>
                </w:p>
                <w:p w:rsidR="001B3A41" w:rsidRPr="00DC64EB" w:rsidRDefault="001B3A41" w:rsidP="009B7453">
                  <w:pPr>
                    <w:rPr>
                      <w:sz w:val="20"/>
                    </w:rPr>
                  </w:pPr>
                  <w:r w:rsidRPr="00DC64EB">
                    <w:rPr>
                      <w:sz w:val="20"/>
                    </w:rPr>
                    <w:t xml:space="preserve">-Pass out Ch 4 S.G. </w:t>
                  </w:r>
                </w:p>
                <w:p w:rsidR="001B3A41" w:rsidRPr="00BE20DB" w:rsidRDefault="001B3A41" w:rsidP="009B7453">
                  <w:pPr>
                    <w:rPr>
                      <w:sz w:val="20"/>
                    </w:rPr>
                  </w:pPr>
                </w:p>
                <w:p w:rsidR="001B3A41" w:rsidRPr="00BE20DB" w:rsidRDefault="001B3A41" w:rsidP="009B7453">
                  <w:pPr>
                    <w:rPr>
                      <w:sz w:val="20"/>
                    </w:rPr>
                  </w:pPr>
                  <w:r w:rsidRPr="00BE20DB">
                    <w:rPr>
                      <w:sz w:val="20"/>
                    </w:rPr>
                    <w:t>Aug 31</w:t>
                  </w:r>
                </w:p>
                <w:p w:rsidR="001B3A41" w:rsidRDefault="001B3A41" w:rsidP="009B7453">
                  <w:pPr>
                    <w:rPr>
                      <w:sz w:val="20"/>
                    </w:rPr>
                  </w:pPr>
                  <w:r w:rsidRPr="00DC64EB">
                    <w:rPr>
                      <w:sz w:val="20"/>
                    </w:rPr>
                    <w:t>-Go over Quiz</w:t>
                  </w:r>
                </w:p>
                <w:p w:rsidR="001B3A41" w:rsidRDefault="001B3A41" w:rsidP="009B7453">
                  <w:pPr>
                    <w:rPr>
                      <w:sz w:val="20"/>
                    </w:rPr>
                  </w:pPr>
                  <w:r>
                    <w:rPr>
                      <w:sz w:val="20"/>
                    </w:rPr>
                    <w:t>-Mercantilism Game</w:t>
                  </w:r>
                </w:p>
                <w:p w:rsidR="001B3A41" w:rsidRDefault="001B3A41" w:rsidP="009B7453"/>
              </w:txbxContent>
            </v:textbox>
            <w10:wrap type="tight"/>
          </v:shape>
        </w:pict>
      </w:r>
    </w:p>
    <w:p w:rsidR="009B7453" w:rsidRDefault="004A50BB">
      <w:r>
        <w:rPr>
          <w:noProof/>
        </w:rPr>
        <w:pict>
          <v:shape id="_x0000_s1029" type="#_x0000_t202" style="position:absolute;margin-left:234pt;margin-top:0;width:269.6pt;height:629.65pt;z-index:251661312;mso-wrap-edited:f;mso-position-horizontal:absolute;mso-position-vertical:absolute" wrapcoords="0 0 21600 0 21600 21600 0 21600 0 0" filled="f" strokecolor="black [3213]">
            <v:fill o:detectmouseclick="t"/>
            <v:textbox inset=",7.2pt,,7.2pt">
              <w:txbxContent>
                <w:p w:rsidR="001B3A41" w:rsidRPr="005D096C" w:rsidRDefault="001B3A41" w:rsidP="00C44854">
                  <w:pPr>
                    <w:rPr>
                      <w:sz w:val="20"/>
                    </w:rPr>
                  </w:pPr>
                  <w:r w:rsidRPr="005D096C">
                    <w:rPr>
                      <w:sz w:val="20"/>
                    </w:rPr>
                    <w:t>Sept 3</w:t>
                  </w:r>
                </w:p>
                <w:p w:rsidR="001B3A41" w:rsidRPr="005D096C" w:rsidRDefault="001B3A41" w:rsidP="00C44854">
                  <w:pPr>
                    <w:rPr>
                      <w:sz w:val="20"/>
                    </w:rPr>
                  </w:pPr>
                  <w:r w:rsidRPr="005D096C">
                    <w:rPr>
                      <w:sz w:val="20"/>
                    </w:rPr>
                    <w:t>-OFF Labor Day</w:t>
                  </w:r>
                </w:p>
                <w:p w:rsidR="001B3A41" w:rsidRPr="005D096C" w:rsidRDefault="001B3A41" w:rsidP="00C44854">
                  <w:pPr>
                    <w:rPr>
                      <w:sz w:val="20"/>
                    </w:rPr>
                  </w:pPr>
                </w:p>
                <w:p w:rsidR="001B3A41" w:rsidRDefault="001B3A41" w:rsidP="00C44854">
                  <w:pPr>
                    <w:rPr>
                      <w:sz w:val="20"/>
                    </w:rPr>
                  </w:pPr>
                  <w:r w:rsidRPr="005D096C">
                    <w:rPr>
                      <w:sz w:val="20"/>
                    </w:rPr>
                    <w:t>Sept 4</w:t>
                  </w:r>
                </w:p>
                <w:p w:rsidR="001B3A41" w:rsidRDefault="001B3A41" w:rsidP="00D807A1">
                  <w:pPr>
                    <w:rPr>
                      <w:sz w:val="20"/>
                    </w:rPr>
                  </w:pPr>
                  <w:r>
                    <w:rPr>
                      <w:sz w:val="20"/>
                    </w:rPr>
                    <w:t>-Finish Power Point (slides 9-12)</w:t>
                  </w:r>
                </w:p>
                <w:p w:rsidR="001B3A41" w:rsidRDefault="001B3A41" w:rsidP="00D807A1">
                  <w:pPr>
                    <w:rPr>
                      <w:sz w:val="20"/>
                    </w:rPr>
                  </w:pPr>
                  <w:r>
                    <w:rPr>
                      <w:sz w:val="20"/>
                    </w:rPr>
                    <w:t>-Show Amistad Clip</w:t>
                  </w:r>
                </w:p>
                <w:p w:rsidR="001B3A41" w:rsidRDefault="001B3A41" w:rsidP="00D807A1">
                  <w:pPr>
                    <w:rPr>
                      <w:sz w:val="20"/>
                    </w:rPr>
                  </w:pPr>
                  <w:r>
                    <w:rPr>
                      <w:sz w:val="20"/>
                    </w:rPr>
                    <w:t xml:space="preserve">-HW </w:t>
                  </w:r>
                  <w:r w:rsidRPr="00BE20DB">
                    <w:rPr>
                      <w:sz w:val="20"/>
                    </w:rPr>
                    <w:t>“A letter from an Indentured Servant vs. Laws in Colonial Virginia relating to Slavery” (separate and in Groups)</w:t>
                  </w:r>
                </w:p>
                <w:p w:rsidR="001B3A41" w:rsidRPr="005D096C" w:rsidRDefault="001B3A41" w:rsidP="00C44854">
                  <w:pPr>
                    <w:rPr>
                      <w:sz w:val="20"/>
                    </w:rPr>
                  </w:pPr>
                </w:p>
                <w:p w:rsidR="001B3A41" w:rsidRDefault="001B3A41" w:rsidP="00C44854">
                  <w:pPr>
                    <w:rPr>
                      <w:sz w:val="20"/>
                    </w:rPr>
                  </w:pPr>
                  <w:r w:rsidRPr="005D096C">
                    <w:rPr>
                      <w:sz w:val="20"/>
                    </w:rPr>
                    <w:t>Sept 5</w:t>
                  </w:r>
                </w:p>
                <w:p w:rsidR="001B3A41" w:rsidRPr="007169C8" w:rsidRDefault="001B3A41" w:rsidP="00C44854">
                  <w:r>
                    <w:rPr>
                      <w:sz w:val="20"/>
                    </w:rPr>
                    <w:t xml:space="preserve">-From Authority to Individualism W.S./Activity </w:t>
                  </w:r>
                  <w:r>
                    <w:t xml:space="preserve"> </w:t>
                  </w:r>
                </w:p>
                <w:p w:rsidR="001B3A41" w:rsidRDefault="001B3A41" w:rsidP="000A5AE4">
                  <w:pPr>
                    <w:rPr>
                      <w:sz w:val="20"/>
                    </w:rPr>
                  </w:pPr>
                  <w:r w:rsidRPr="005D096C">
                    <w:rPr>
                      <w:sz w:val="20"/>
                    </w:rPr>
                    <w:t>-</w:t>
                  </w:r>
                  <w:r>
                    <w:rPr>
                      <w:sz w:val="20"/>
                    </w:rPr>
                    <w:t xml:space="preserve">HW </w:t>
                  </w:r>
                  <w:r w:rsidRPr="005D096C">
                    <w:rPr>
                      <w:sz w:val="20"/>
                    </w:rPr>
                    <w:t>Bacon’s Rebellion</w:t>
                  </w:r>
                  <w:r>
                    <w:rPr>
                      <w:sz w:val="20"/>
                    </w:rPr>
                    <w:t xml:space="preserve"> vs. Salem Witch Trail W.S.</w:t>
                  </w:r>
                </w:p>
                <w:p w:rsidR="001B3A41" w:rsidRPr="005D096C" w:rsidRDefault="001B3A41" w:rsidP="00C44854">
                  <w:pPr>
                    <w:rPr>
                      <w:sz w:val="20"/>
                    </w:rPr>
                  </w:pPr>
                </w:p>
                <w:p w:rsidR="001B3A41" w:rsidRDefault="001B3A41" w:rsidP="00C44854">
                  <w:pPr>
                    <w:rPr>
                      <w:sz w:val="20"/>
                    </w:rPr>
                  </w:pPr>
                  <w:r w:rsidRPr="005D096C">
                    <w:rPr>
                      <w:sz w:val="20"/>
                    </w:rPr>
                    <w:t>Sept 6</w:t>
                  </w:r>
                </w:p>
                <w:p w:rsidR="001B3A41" w:rsidRDefault="001B3A41" w:rsidP="008F7228">
                  <w:pPr>
                    <w:rPr>
                      <w:sz w:val="20"/>
                    </w:rPr>
                  </w:pPr>
                  <w:r w:rsidRPr="005D096C">
                    <w:rPr>
                      <w:sz w:val="20"/>
                    </w:rPr>
                    <w:t>-Power Point on Ch 4</w:t>
                  </w:r>
                </w:p>
                <w:p w:rsidR="001B3A41" w:rsidRPr="005D096C" w:rsidRDefault="001B3A41" w:rsidP="008F7228">
                  <w:pPr>
                    <w:rPr>
                      <w:sz w:val="20"/>
                    </w:rPr>
                  </w:pPr>
                  <w:r>
                    <w:rPr>
                      <w:sz w:val="20"/>
                    </w:rPr>
                    <w:t>-The Colonies by 1763-A New Society</w:t>
                  </w:r>
                </w:p>
                <w:p w:rsidR="001B3A41" w:rsidRPr="005D096C" w:rsidRDefault="001B3A41" w:rsidP="00C44854">
                  <w:pPr>
                    <w:rPr>
                      <w:sz w:val="20"/>
                    </w:rPr>
                  </w:pPr>
                </w:p>
                <w:p w:rsidR="001B3A41" w:rsidRDefault="001B3A41" w:rsidP="00C44854">
                  <w:pPr>
                    <w:rPr>
                      <w:sz w:val="20"/>
                    </w:rPr>
                  </w:pPr>
                  <w:r w:rsidRPr="005D096C">
                    <w:rPr>
                      <w:sz w:val="20"/>
                    </w:rPr>
                    <w:t>Sept 7</w:t>
                  </w:r>
                </w:p>
                <w:p w:rsidR="001B3A41" w:rsidRDefault="001B3A41" w:rsidP="00C44854">
                  <w:pPr>
                    <w:rPr>
                      <w:sz w:val="20"/>
                    </w:rPr>
                  </w:pPr>
                  <w:r>
                    <w:rPr>
                      <w:sz w:val="20"/>
                    </w:rPr>
                    <w:t>-Discuss HW (</w:t>
                  </w:r>
                  <w:r w:rsidRPr="00BE20DB">
                    <w:rPr>
                      <w:sz w:val="20"/>
                    </w:rPr>
                    <w:t>“A letter from an Indentured Servant vs. Laws in Colonial Virginia relating to Slavery”</w:t>
                  </w:r>
                  <w:r>
                    <w:rPr>
                      <w:sz w:val="20"/>
                    </w:rPr>
                    <w:t>)</w:t>
                  </w:r>
                </w:p>
                <w:p w:rsidR="001B3A41" w:rsidRPr="005D096C" w:rsidRDefault="001B3A41" w:rsidP="00C44854">
                  <w:pPr>
                    <w:rPr>
                      <w:sz w:val="20"/>
                    </w:rPr>
                  </w:pPr>
                  <w:r>
                    <w:rPr>
                      <w:sz w:val="20"/>
                    </w:rPr>
                    <w:t>-Finish Ch 4 Power Point</w:t>
                  </w:r>
                </w:p>
                <w:p w:rsidR="001B3A41" w:rsidRPr="005D096C" w:rsidRDefault="001B3A41" w:rsidP="00A239BF">
                  <w:pPr>
                    <w:rPr>
                      <w:sz w:val="20"/>
                    </w:rPr>
                  </w:pPr>
                  <w:r w:rsidRPr="005D096C">
                    <w:rPr>
                      <w:sz w:val="20"/>
                    </w:rPr>
                    <w:t xml:space="preserve">-Ch 4 Quiz </w:t>
                  </w:r>
                </w:p>
                <w:p w:rsidR="001B3A41" w:rsidRDefault="001B3A41" w:rsidP="008F0D8F">
                  <w:pPr>
                    <w:rPr>
                      <w:sz w:val="20"/>
                    </w:rPr>
                  </w:pPr>
                  <w:r>
                    <w:rPr>
                      <w:sz w:val="20"/>
                    </w:rPr>
                    <w:t>-Go over Ch 4 Quiz</w:t>
                  </w:r>
                </w:p>
                <w:p w:rsidR="001B3A41" w:rsidRPr="005D096C" w:rsidRDefault="001B3A41" w:rsidP="00C44854">
                  <w:pPr>
                    <w:rPr>
                      <w:sz w:val="20"/>
                    </w:rPr>
                  </w:pPr>
                </w:p>
                <w:p w:rsidR="001B3A41" w:rsidRDefault="001B3A41" w:rsidP="00C44854">
                  <w:pPr>
                    <w:rPr>
                      <w:sz w:val="20"/>
                    </w:rPr>
                  </w:pPr>
                  <w:r w:rsidRPr="005D096C">
                    <w:rPr>
                      <w:sz w:val="20"/>
                    </w:rPr>
                    <w:t>Sept 10</w:t>
                  </w:r>
                </w:p>
                <w:p w:rsidR="001B3A41" w:rsidRPr="005D096C" w:rsidRDefault="001B3A41" w:rsidP="00C44854">
                  <w:pPr>
                    <w:rPr>
                      <w:sz w:val="20"/>
                    </w:rPr>
                  </w:pPr>
                  <w:r>
                    <w:rPr>
                      <w:sz w:val="20"/>
                    </w:rPr>
                    <w:t>-The Path to Revolution, 1763-1776 (in lab)</w:t>
                  </w:r>
                </w:p>
                <w:p w:rsidR="001B3A41" w:rsidRDefault="001B3A41" w:rsidP="00191CB5">
                  <w:pPr>
                    <w:rPr>
                      <w:sz w:val="20"/>
                    </w:rPr>
                  </w:pPr>
                  <w:r>
                    <w:rPr>
                      <w:sz w:val="20"/>
                    </w:rPr>
                    <w:t>-HW P.C. on “join or die”</w:t>
                  </w:r>
                </w:p>
                <w:p w:rsidR="001B3A41" w:rsidRPr="005D096C" w:rsidRDefault="001B3A41" w:rsidP="00C44854">
                  <w:pPr>
                    <w:rPr>
                      <w:sz w:val="20"/>
                    </w:rPr>
                  </w:pPr>
                </w:p>
                <w:p w:rsidR="001B3A41" w:rsidRDefault="001B3A41" w:rsidP="00C44854">
                  <w:pPr>
                    <w:rPr>
                      <w:sz w:val="20"/>
                    </w:rPr>
                  </w:pPr>
                  <w:r w:rsidRPr="005D096C">
                    <w:rPr>
                      <w:sz w:val="20"/>
                    </w:rPr>
                    <w:t>Sept 11</w:t>
                  </w:r>
                </w:p>
                <w:p w:rsidR="001B3A41" w:rsidRDefault="001B3A41" w:rsidP="00C44854">
                  <w:pPr>
                    <w:rPr>
                      <w:sz w:val="20"/>
                    </w:rPr>
                  </w:pPr>
                  <w:r>
                    <w:rPr>
                      <w:sz w:val="20"/>
                    </w:rPr>
                    <w:t>-Show 9/11 red bandana ESPN</w:t>
                  </w:r>
                </w:p>
                <w:p w:rsidR="001B3A41" w:rsidRDefault="001B3A41" w:rsidP="00A322DB">
                  <w:pPr>
                    <w:rPr>
                      <w:sz w:val="20"/>
                    </w:rPr>
                  </w:pPr>
                  <w:r>
                    <w:rPr>
                      <w:sz w:val="20"/>
                    </w:rPr>
                    <w:t>-Significance of 1763 as a turning point (w/partners)</w:t>
                  </w:r>
                </w:p>
                <w:p w:rsidR="001B3A41" w:rsidRDefault="001B3A41" w:rsidP="006F1824">
                  <w:pPr>
                    <w:rPr>
                      <w:sz w:val="20"/>
                    </w:rPr>
                  </w:pPr>
                  <w:r>
                    <w:rPr>
                      <w:sz w:val="20"/>
                    </w:rPr>
                    <w:t xml:space="preserve">-HW Stamp Act (annotate) </w:t>
                  </w:r>
                </w:p>
                <w:p w:rsidR="001B3A41" w:rsidRPr="005D096C" w:rsidRDefault="001B3A41" w:rsidP="00C44854">
                  <w:pPr>
                    <w:rPr>
                      <w:sz w:val="20"/>
                    </w:rPr>
                  </w:pPr>
                </w:p>
                <w:p w:rsidR="001B3A41" w:rsidRDefault="001B3A41" w:rsidP="00C44854">
                  <w:pPr>
                    <w:rPr>
                      <w:sz w:val="20"/>
                    </w:rPr>
                  </w:pPr>
                  <w:r w:rsidRPr="005D096C">
                    <w:rPr>
                      <w:sz w:val="20"/>
                    </w:rPr>
                    <w:t>Sept 12</w:t>
                  </w:r>
                </w:p>
                <w:p w:rsidR="001B3A41" w:rsidRDefault="001B3A41" w:rsidP="00C44854">
                  <w:pPr>
                    <w:rPr>
                      <w:sz w:val="20"/>
                    </w:rPr>
                  </w:pPr>
                  <w:r>
                    <w:rPr>
                      <w:sz w:val="20"/>
                    </w:rPr>
                    <w:t>-Discuss Stamp Act W.S. (t-chart)</w:t>
                  </w:r>
                </w:p>
                <w:p w:rsidR="001B3A41" w:rsidRDefault="001B3A41" w:rsidP="00C44854">
                  <w:pPr>
                    <w:rPr>
                      <w:sz w:val="20"/>
                    </w:rPr>
                  </w:pPr>
                  <w:r>
                    <w:rPr>
                      <w:sz w:val="20"/>
                    </w:rPr>
                    <w:t>-Power Point on Ch 5</w:t>
                  </w:r>
                </w:p>
                <w:p w:rsidR="001B3A41" w:rsidRDefault="001B3A41" w:rsidP="00B42C1B">
                  <w:pPr>
                    <w:rPr>
                      <w:sz w:val="20"/>
                    </w:rPr>
                  </w:pPr>
                  <w:r>
                    <w:rPr>
                      <w:sz w:val="20"/>
                    </w:rPr>
                    <w:t>-56-</w:t>
                  </w:r>
                  <w:r w:rsidRPr="00E86C44">
                    <w:rPr>
                      <w:sz w:val="20"/>
                    </w:rPr>
                    <w:t>Risk Takers</w:t>
                  </w:r>
                  <w:r>
                    <w:rPr>
                      <w:sz w:val="20"/>
                    </w:rPr>
                    <w:t xml:space="preserve"> W.S.</w:t>
                  </w:r>
                </w:p>
                <w:p w:rsidR="001B3A41" w:rsidRPr="005D096C" w:rsidRDefault="001B3A41" w:rsidP="00C44854">
                  <w:pPr>
                    <w:rPr>
                      <w:sz w:val="20"/>
                    </w:rPr>
                  </w:pPr>
                </w:p>
                <w:p w:rsidR="001B3A41" w:rsidRPr="005D096C" w:rsidRDefault="001B3A41" w:rsidP="00C44854">
                  <w:pPr>
                    <w:rPr>
                      <w:sz w:val="20"/>
                    </w:rPr>
                  </w:pPr>
                  <w:r w:rsidRPr="005D096C">
                    <w:rPr>
                      <w:sz w:val="20"/>
                    </w:rPr>
                    <w:t>Sept 13</w:t>
                  </w:r>
                </w:p>
                <w:p w:rsidR="001B3A41" w:rsidRPr="00E86C44" w:rsidRDefault="001B3A41" w:rsidP="00330E04">
                  <w:pPr>
                    <w:rPr>
                      <w:sz w:val="20"/>
                    </w:rPr>
                  </w:pPr>
                  <w:r>
                    <w:rPr>
                      <w:sz w:val="20"/>
                    </w:rPr>
                    <w:t>-“America the Story if Us” (Rebels)</w:t>
                  </w:r>
                </w:p>
                <w:p w:rsidR="001B3A41" w:rsidRPr="005D096C" w:rsidRDefault="001B3A41" w:rsidP="00C44854">
                  <w:pPr>
                    <w:rPr>
                      <w:sz w:val="20"/>
                    </w:rPr>
                  </w:pPr>
                </w:p>
                <w:p w:rsidR="001B3A41" w:rsidRDefault="001B3A41" w:rsidP="00C44854">
                  <w:pPr>
                    <w:rPr>
                      <w:sz w:val="20"/>
                    </w:rPr>
                  </w:pPr>
                  <w:r w:rsidRPr="005D096C">
                    <w:rPr>
                      <w:sz w:val="20"/>
                    </w:rPr>
                    <w:t>Sept 14</w:t>
                  </w:r>
                </w:p>
                <w:p w:rsidR="001B3A41" w:rsidRPr="00C24047" w:rsidRDefault="001B3A41" w:rsidP="00491E33">
                  <w:pPr>
                    <w:rPr>
                      <w:sz w:val="20"/>
                    </w:rPr>
                  </w:pPr>
                  <w:r>
                    <w:rPr>
                      <w:sz w:val="20"/>
                    </w:rPr>
                    <w:t>-Power Point on Ch 5</w:t>
                  </w:r>
                </w:p>
                <w:p w:rsidR="001B3A41" w:rsidRDefault="001B3A41" w:rsidP="00491E33">
                  <w:pPr>
                    <w:rPr>
                      <w:sz w:val="20"/>
                    </w:rPr>
                  </w:pPr>
                  <w:r>
                    <w:rPr>
                      <w:sz w:val="20"/>
                    </w:rPr>
                    <w:t>-Ch 5 Quiz</w:t>
                  </w:r>
                </w:p>
                <w:p w:rsidR="001B3A41" w:rsidRDefault="001B3A41" w:rsidP="00491E33">
                  <w:pPr>
                    <w:rPr>
                      <w:sz w:val="20"/>
                    </w:rPr>
                  </w:pPr>
                  <w:r>
                    <w:rPr>
                      <w:sz w:val="20"/>
                    </w:rPr>
                    <w:t>-Go over Ch 5 Quiz</w:t>
                  </w:r>
                </w:p>
                <w:p w:rsidR="001B3A41" w:rsidRDefault="001B3A41"/>
              </w:txbxContent>
            </v:textbox>
            <w10:wrap type="tight"/>
          </v:shape>
        </w:pict>
      </w:r>
      <w:r>
        <w:rPr>
          <w:noProof/>
        </w:rPr>
        <w:pict>
          <v:shape id="_x0000_s1028" type="#_x0000_t202" style="position:absolute;margin-left:-71.65pt;margin-top:0;width:287.25pt;height:629.65pt;z-index:251660288;mso-wrap-edited:f;mso-position-horizontal:absolute;mso-position-vertical:absolute" wrapcoords="0 0 21600 0 21600 21600 0 21600 0 0" filled="f" strokecolor="black [3213]">
            <v:fill o:detectmouseclick="t"/>
            <v:textbox style="mso-next-textbox:#_x0000_s1028" inset=",7.2pt,,7.2pt">
              <w:txbxContent>
                <w:p w:rsidR="001B3A41" w:rsidRPr="005D096C" w:rsidRDefault="001B3A41">
                  <w:pPr>
                    <w:rPr>
                      <w:sz w:val="20"/>
                    </w:rPr>
                  </w:pPr>
                  <w:r w:rsidRPr="005D096C">
                    <w:rPr>
                      <w:sz w:val="20"/>
                    </w:rPr>
                    <w:t>Sept 3</w:t>
                  </w:r>
                </w:p>
                <w:p w:rsidR="001B3A41" w:rsidRPr="005D096C" w:rsidRDefault="001B3A41">
                  <w:pPr>
                    <w:rPr>
                      <w:sz w:val="20"/>
                    </w:rPr>
                  </w:pPr>
                  <w:r w:rsidRPr="005D096C">
                    <w:rPr>
                      <w:sz w:val="20"/>
                    </w:rPr>
                    <w:t>-OFF Labor Day</w:t>
                  </w:r>
                </w:p>
                <w:p w:rsidR="001B3A41" w:rsidRPr="005D096C" w:rsidRDefault="001B3A41">
                  <w:pPr>
                    <w:rPr>
                      <w:sz w:val="20"/>
                    </w:rPr>
                  </w:pPr>
                </w:p>
                <w:p w:rsidR="001B3A41" w:rsidRDefault="001B3A41">
                  <w:pPr>
                    <w:rPr>
                      <w:sz w:val="20"/>
                    </w:rPr>
                  </w:pPr>
                  <w:r w:rsidRPr="005D096C">
                    <w:rPr>
                      <w:sz w:val="20"/>
                    </w:rPr>
                    <w:t>Sept 4</w:t>
                  </w:r>
                </w:p>
                <w:p w:rsidR="001B3A41" w:rsidRPr="005D096C" w:rsidRDefault="001B3A41">
                  <w:pPr>
                    <w:rPr>
                      <w:sz w:val="20"/>
                    </w:rPr>
                  </w:pPr>
                  <w:r>
                    <w:rPr>
                      <w:sz w:val="20"/>
                    </w:rPr>
                    <w:t>-</w:t>
                  </w:r>
                  <w:r w:rsidRPr="005D096C">
                    <w:rPr>
                      <w:sz w:val="20"/>
                    </w:rPr>
                    <w:t>Amistad Case study</w:t>
                  </w:r>
                  <w:r>
                    <w:rPr>
                      <w:sz w:val="20"/>
                    </w:rPr>
                    <w:t xml:space="preserve"> (read in class)</w:t>
                  </w:r>
                </w:p>
                <w:p w:rsidR="001B3A41" w:rsidRPr="005D096C" w:rsidRDefault="001B3A41" w:rsidP="005D096C">
                  <w:pPr>
                    <w:rPr>
                      <w:sz w:val="20"/>
                    </w:rPr>
                  </w:pPr>
                  <w:r w:rsidRPr="005D096C">
                    <w:rPr>
                      <w:sz w:val="20"/>
                    </w:rPr>
                    <w:t xml:space="preserve">-Video clip from “Amistad” </w:t>
                  </w:r>
                </w:p>
                <w:p w:rsidR="001B3A41" w:rsidRPr="005D096C" w:rsidRDefault="001B3A41" w:rsidP="005D096C">
                  <w:pPr>
                    <w:rPr>
                      <w:sz w:val="20"/>
                    </w:rPr>
                  </w:pPr>
                  <w:r>
                    <w:rPr>
                      <w:sz w:val="20"/>
                    </w:rPr>
                    <w:t xml:space="preserve">-HW </w:t>
                  </w:r>
                  <w:proofErr w:type="spellStart"/>
                  <w:r>
                    <w:rPr>
                      <w:sz w:val="20"/>
                    </w:rPr>
                    <w:t>Equiano</w:t>
                  </w:r>
                  <w:proofErr w:type="spellEnd"/>
                  <w:r>
                    <w:rPr>
                      <w:sz w:val="20"/>
                    </w:rPr>
                    <w:t xml:space="preserve"> article </w:t>
                  </w:r>
                </w:p>
                <w:p w:rsidR="001B3A41" w:rsidRPr="005D096C" w:rsidRDefault="001B3A41">
                  <w:pPr>
                    <w:rPr>
                      <w:sz w:val="20"/>
                    </w:rPr>
                  </w:pPr>
                </w:p>
                <w:p w:rsidR="001B3A41" w:rsidRPr="005D096C" w:rsidRDefault="001B3A41">
                  <w:pPr>
                    <w:rPr>
                      <w:sz w:val="20"/>
                    </w:rPr>
                  </w:pPr>
                  <w:r w:rsidRPr="005D096C">
                    <w:rPr>
                      <w:sz w:val="20"/>
                    </w:rPr>
                    <w:t>Sept 5</w:t>
                  </w:r>
                </w:p>
                <w:p w:rsidR="001B3A41" w:rsidRPr="005D096C" w:rsidRDefault="001B3A41" w:rsidP="005D096C">
                  <w:pPr>
                    <w:rPr>
                      <w:sz w:val="20"/>
                    </w:rPr>
                  </w:pPr>
                  <w:r w:rsidRPr="005D096C">
                    <w:rPr>
                      <w:sz w:val="20"/>
                    </w:rPr>
                    <w:t xml:space="preserve">-Discuss </w:t>
                  </w:r>
                  <w:proofErr w:type="spellStart"/>
                  <w:r w:rsidRPr="005D096C">
                    <w:rPr>
                      <w:sz w:val="20"/>
                    </w:rPr>
                    <w:t>Equiano</w:t>
                  </w:r>
                  <w:proofErr w:type="spellEnd"/>
                  <w:r w:rsidRPr="005D096C">
                    <w:rPr>
                      <w:sz w:val="20"/>
                    </w:rPr>
                    <w:t xml:space="preserve"> article</w:t>
                  </w:r>
                </w:p>
                <w:p w:rsidR="001B3A41" w:rsidRPr="005D096C" w:rsidRDefault="001B3A41" w:rsidP="005D096C">
                  <w:pPr>
                    <w:rPr>
                      <w:sz w:val="20"/>
                    </w:rPr>
                  </w:pPr>
                  <w:r>
                    <w:rPr>
                      <w:sz w:val="20"/>
                    </w:rPr>
                    <w:t>-Power Point on Ch 3 Sec 1</w:t>
                  </w:r>
                </w:p>
                <w:p w:rsidR="001B3A41" w:rsidRPr="005D096C" w:rsidRDefault="001B3A41" w:rsidP="005D096C">
                  <w:pPr>
                    <w:rPr>
                      <w:sz w:val="20"/>
                    </w:rPr>
                  </w:pPr>
                  <w:r w:rsidRPr="005D096C">
                    <w:rPr>
                      <w:sz w:val="20"/>
                    </w:rPr>
                    <w:t>-HW Ch 3 Sec 2</w:t>
                  </w:r>
                </w:p>
                <w:p w:rsidR="001B3A41" w:rsidRPr="005D096C" w:rsidRDefault="001B3A41">
                  <w:pPr>
                    <w:rPr>
                      <w:sz w:val="20"/>
                    </w:rPr>
                  </w:pPr>
                </w:p>
                <w:p w:rsidR="001B3A41" w:rsidRPr="005D096C" w:rsidRDefault="001B3A41">
                  <w:pPr>
                    <w:rPr>
                      <w:sz w:val="20"/>
                    </w:rPr>
                  </w:pPr>
                  <w:r w:rsidRPr="005D096C">
                    <w:rPr>
                      <w:sz w:val="20"/>
                    </w:rPr>
                    <w:t>Sept 6</w:t>
                  </w:r>
                </w:p>
                <w:p w:rsidR="001B3A41" w:rsidRPr="005D096C" w:rsidRDefault="001B3A41" w:rsidP="005D096C">
                  <w:pPr>
                    <w:rPr>
                      <w:sz w:val="20"/>
                    </w:rPr>
                  </w:pPr>
                  <w:r w:rsidRPr="005D096C">
                    <w:rPr>
                      <w:sz w:val="20"/>
                    </w:rPr>
                    <w:t xml:space="preserve">-Discuss HW </w:t>
                  </w:r>
                </w:p>
                <w:p w:rsidR="001B3A41" w:rsidRPr="005D096C" w:rsidRDefault="001B3A41" w:rsidP="005D096C">
                  <w:pPr>
                    <w:rPr>
                      <w:sz w:val="20"/>
                    </w:rPr>
                  </w:pPr>
                  <w:r w:rsidRPr="005D096C">
                    <w:rPr>
                      <w:sz w:val="20"/>
                    </w:rPr>
                    <w:t xml:space="preserve">-Map activity on the French and Indian Revolution </w:t>
                  </w:r>
                </w:p>
                <w:p w:rsidR="001B3A41" w:rsidRDefault="001B3A41" w:rsidP="005D096C">
                  <w:pPr>
                    <w:rPr>
                      <w:sz w:val="20"/>
                    </w:rPr>
                  </w:pPr>
                  <w:r>
                    <w:rPr>
                      <w:sz w:val="20"/>
                    </w:rPr>
                    <w:t>-Power Point on Ch 3 Sec 4</w:t>
                  </w:r>
                </w:p>
                <w:p w:rsidR="001B3A41" w:rsidRPr="005D096C" w:rsidRDefault="001B3A41" w:rsidP="005D096C">
                  <w:pPr>
                    <w:rPr>
                      <w:sz w:val="20"/>
                    </w:rPr>
                  </w:pPr>
                  <w:r>
                    <w:rPr>
                      <w:sz w:val="20"/>
                    </w:rPr>
                    <w:t>-HW Ch 3 Sec 3</w:t>
                  </w:r>
                </w:p>
                <w:p w:rsidR="001B3A41" w:rsidRPr="005D096C" w:rsidRDefault="001B3A41">
                  <w:pPr>
                    <w:rPr>
                      <w:sz w:val="20"/>
                    </w:rPr>
                  </w:pPr>
                </w:p>
                <w:p w:rsidR="001B3A41" w:rsidRPr="005D096C" w:rsidRDefault="001B3A41">
                  <w:pPr>
                    <w:rPr>
                      <w:sz w:val="20"/>
                    </w:rPr>
                  </w:pPr>
                  <w:r w:rsidRPr="005D096C">
                    <w:rPr>
                      <w:sz w:val="20"/>
                    </w:rPr>
                    <w:t>Sept 7</w:t>
                  </w:r>
                </w:p>
                <w:p w:rsidR="001B3A41" w:rsidRDefault="001B3A41" w:rsidP="00134FC4">
                  <w:pPr>
                    <w:rPr>
                      <w:sz w:val="20"/>
                    </w:rPr>
                  </w:pPr>
                  <w:r>
                    <w:rPr>
                      <w:sz w:val="20"/>
                    </w:rPr>
                    <w:t>-Ch 3 Quiz</w:t>
                  </w:r>
                </w:p>
                <w:p w:rsidR="001B3A41" w:rsidRDefault="001B3A41" w:rsidP="00134FC4">
                  <w:pPr>
                    <w:rPr>
                      <w:sz w:val="20"/>
                    </w:rPr>
                  </w:pPr>
                  <w:r>
                    <w:rPr>
                      <w:sz w:val="20"/>
                    </w:rPr>
                    <w:t>-Go over Ch 3 Quiz</w:t>
                  </w:r>
                </w:p>
                <w:p w:rsidR="001B3A41" w:rsidRDefault="001B3A41" w:rsidP="00134FC4">
                  <w:pPr>
                    <w:rPr>
                      <w:sz w:val="20"/>
                    </w:rPr>
                  </w:pPr>
                  <w:r>
                    <w:rPr>
                      <w:sz w:val="20"/>
                    </w:rPr>
                    <w:t>-Show America the Story of Us</w:t>
                  </w:r>
                </w:p>
                <w:p w:rsidR="001B3A41" w:rsidRPr="005D096C" w:rsidRDefault="001B3A41">
                  <w:pPr>
                    <w:rPr>
                      <w:sz w:val="20"/>
                    </w:rPr>
                  </w:pPr>
                </w:p>
                <w:p w:rsidR="001B3A41" w:rsidRDefault="001B3A41">
                  <w:pPr>
                    <w:rPr>
                      <w:sz w:val="20"/>
                    </w:rPr>
                  </w:pPr>
                  <w:r w:rsidRPr="005D096C">
                    <w:rPr>
                      <w:sz w:val="20"/>
                    </w:rPr>
                    <w:t>Sept 10</w:t>
                  </w:r>
                </w:p>
                <w:p w:rsidR="001B3A41" w:rsidRDefault="001B3A41">
                  <w:pPr>
                    <w:rPr>
                      <w:sz w:val="20"/>
                    </w:rPr>
                  </w:pPr>
                  <w:r>
                    <w:rPr>
                      <w:sz w:val="20"/>
                    </w:rPr>
                    <w:t xml:space="preserve">-Finish “America the story of </w:t>
                  </w:r>
                  <w:proofErr w:type="gramStart"/>
                  <w:r>
                    <w:rPr>
                      <w:sz w:val="20"/>
                    </w:rPr>
                    <w:t>Us</w:t>
                  </w:r>
                  <w:proofErr w:type="gramEnd"/>
                  <w:r>
                    <w:rPr>
                      <w:sz w:val="20"/>
                    </w:rPr>
                    <w:t>”</w:t>
                  </w:r>
                </w:p>
                <w:p w:rsidR="001B3A41" w:rsidRDefault="001B3A41" w:rsidP="00134FC4">
                  <w:pPr>
                    <w:rPr>
                      <w:sz w:val="20"/>
                    </w:rPr>
                  </w:pPr>
                  <w:r>
                    <w:rPr>
                      <w:sz w:val="20"/>
                    </w:rPr>
                    <w:t>-P.C. on Join or Die</w:t>
                  </w:r>
                </w:p>
                <w:p w:rsidR="001B3A41" w:rsidRDefault="001B3A41" w:rsidP="00134FC4">
                  <w:pPr>
                    <w:rPr>
                      <w:sz w:val="20"/>
                    </w:rPr>
                  </w:pPr>
                  <w:r>
                    <w:rPr>
                      <w:sz w:val="20"/>
                    </w:rPr>
                    <w:t>-HW Ch 4 Sec 1</w:t>
                  </w:r>
                </w:p>
                <w:p w:rsidR="001B3A41" w:rsidRPr="005D096C" w:rsidRDefault="001B3A41">
                  <w:pPr>
                    <w:rPr>
                      <w:sz w:val="20"/>
                    </w:rPr>
                  </w:pPr>
                </w:p>
                <w:p w:rsidR="001B3A41" w:rsidRDefault="001B3A41">
                  <w:pPr>
                    <w:rPr>
                      <w:sz w:val="20"/>
                    </w:rPr>
                  </w:pPr>
                  <w:r w:rsidRPr="005D096C">
                    <w:rPr>
                      <w:sz w:val="20"/>
                    </w:rPr>
                    <w:t>Sept 11</w:t>
                  </w:r>
                </w:p>
                <w:p w:rsidR="001B3A41" w:rsidRDefault="001B3A41">
                  <w:pPr>
                    <w:rPr>
                      <w:sz w:val="20"/>
                    </w:rPr>
                  </w:pPr>
                  <w:r>
                    <w:rPr>
                      <w:sz w:val="20"/>
                    </w:rPr>
                    <w:t>-Show 9/11 red bandana ESPN</w:t>
                  </w:r>
                </w:p>
                <w:p w:rsidR="001B3A41" w:rsidRPr="005D096C" w:rsidRDefault="001B3A41">
                  <w:pPr>
                    <w:rPr>
                      <w:sz w:val="20"/>
                    </w:rPr>
                  </w:pPr>
                  <w:r>
                    <w:rPr>
                      <w:sz w:val="20"/>
                    </w:rPr>
                    <w:t>-Discuss HW on Stamp Act and Ch 4 Sec 1</w:t>
                  </w:r>
                </w:p>
                <w:p w:rsidR="001B3A41" w:rsidRDefault="001B3A41">
                  <w:pPr>
                    <w:rPr>
                      <w:sz w:val="20"/>
                    </w:rPr>
                  </w:pPr>
                  <w:r>
                    <w:rPr>
                      <w:sz w:val="20"/>
                    </w:rPr>
                    <w:t>-W.S. on Stamp Act (annotate)</w:t>
                  </w:r>
                </w:p>
                <w:p w:rsidR="001B3A41" w:rsidRPr="005D096C" w:rsidRDefault="001B3A41">
                  <w:pPr>
                    <w:rPr>
                      <w:sz w:val="20"/>
                    </w:rPr>
                  </w:pPr>
                </w:p>
                <w:p w:rsidR="001B3A41" w:rsidRPr="005D096C" w:rsidRDefault="001B3A41">
                  <w:pPr>
                    <w:rPr>
                      <w:sz w:val="20"/>
                    </w:rPr>
                  </w:pPr>
                  <w:r w:rsidRPr="005D096C">
                    <w:rPr>
                      <w:sz w:val="20"/>
                    </w:rPr>
                    <w:t>Sept 12</w:t>
                  </w:r>
                </w:p>
                <w:p w:rsidR="001B3A41" w:rsidRDefault="001B3A41" w:rsidP="00134FC4">
                  <w:pPr>
                    <w:rPr>
                      <w:sz w:val="20"/>
                    </w:rPr>
                  </w:pPr>
                  <w:r>
                    <w:rPr>
                      <w:sz w:val="20"/>
                    </w:rPr>
                    <w:t>-Power Point on Ch 4 Sec 2</w:t>
                  </w:r>
                </w:p>
                <w:p w:rsidR="001B3A41" w:rsidRDefault="001B3A41" w:rsidP="00134FC4">
                  <w:pPr>
                    <w:rPr>
                      <w:sz w:val="20"/>
                    </w:rPr>
                  </w:pPr>
                  <w:r w:rsidRPr="00514659">
                    <w:rPr>
                      <w:sz w:val="20"/>
                    </w:rPr>
                    <w:t xml:space="preserve">-Patriot Father Loyalist Son </w:t>
                  </w:r>
                  <w:r>
                    <w:rPr>
                      <w:sz w:val="20"/>
                    </w:rPr>
                    <w:t>video</w:t>
                  </w:r>
                </w:p>
                <w:p w:rsidR="001B3A41" w:rsidRDefault="001B3A41" w:rsidP="00134FC4">
                  <w:pPr>
                    <w:rPr>
                      <w:sz w:val="20"/>
                    </w:rPr>
                  </w:pPr>
                  <w:r>
                    <w:rPr>
                      <w:sz w:val="20"/>
                    </w:rPr>
                    <w:t>-HW Thomas Paine W.S.</w:t>
                  </w:r>
                </w:p>
                <w:p w:rsidR="001B3A41" w:rsidRPr="005D096C" w:rsidRDefault="001B3A41">
                  <w:pPr>
                    <w:rPr>
                      <w:sz w:val="20"/>
                    </w:rPr>
                  </w:pPr>
                </w:p>
                <w:p w:rsidR="001B3A41" w:rsidRPr="005D096C" w:rsidRDefault="001B3A41">
                  <w:pPr>
                    <w:rPr>
                      <w:sz w:val="20"/>
                    </w:rPr>
                  </w:pPr>
                  <w:r w:rsidRPr="005D096C">
                    <w:rPr>
                      <w:sz w:val="20"/>
                    </w:rPr>
                    <w:t>Sept 13</w:t>
                  </w:r>
                </w:p>
                <w:p w:rsidR="001B3A41" w:rsidRDefault="001B3A41" w:rsidP="00134FC4">
                  <w:pPr>
                    <w:rPr>
                      <w:sz w:val="20"/>
                    </w:rPr>
                  </w:pPr>
                  <w:r>
                    <w:rPr>
                      <w:sz w:val="20"/>
                    </w:rPr>
                    <w:t>-56 Risk Takers (would you be willing to risk it?)</w:t>
                  </w:r>
                </w:p>
                <w:p w:rsidR="001B3A41" w:rsidRDefault="001B3A41" w:rsidP="00134FC4">
                  <w:pPr>
                    <w:rPr>
                      <w:sz w:val="20"/>
                    </w:rPr>
                  </w:pPr>
                  <w:r w:rsidRPr="00514659">
                    <w:rPr>
                      <w:sz w:val="20"/>
                    </w:rPr>
                    <w:t>-Ask question about underdogs</w:t>
                  </w:r>
                  <w:r>
                    <w:rPr>
                      <w:sz w:val="20"/>
                    </w:rPr>
                    <w:t xml:space="preserve"> (</w:t>
                  </w:r>
                  <w:r w:rsidRPr="00514659">
                    <w:rPr>
                      <w:sz w:val="20"/>
                    </w:rPr>
                    <w:t>Advantages v. Disadvantages W.S.</w:t>
                  </w:r>
                  <w:r>
                    <w:rPr>
                      <w:sz w:val="20"/>
                    </w:rPr>
                    <w:t>)</w:t>
                  </w:r>
                </w:p>
                <w:p w:rsidR="001B3A41" w:rsidRDefault="001B3A41" w:rsidP="00754888">
                  <w:pPr>
                    <w:rPr>
                      <w:sz w:val="20"/>
                    </w:rPr>
                  </w:pPr>
                  <w:r>
                    <w:rPr>
                      <w:sz w:val="20"/>
                    </w:rPr>
                    <w:t>-HW Ch 4 Sec 3</w:t>
                  </w:r>
                </w:p>
                <w:p w:rsidR="001B3A41" w:rsidRPr="005D096C" w:rsidRDefault="001B3A41">
                  <w:pPr>
                    <w:rPr>
                      <w:sz w:val="20"/>
                    </w:rPr>
                  </w:pPr>
                </w:p>
                <w:p w:rsidR="001B3A41" w:rsidRDefault="001B3A41">
                  <w:pPr>
                    <w:rPr>
                      <w:sz w:val="20"/>
                    </w:rPr>
                  </w:pPr>
                  <w:r w:rsidRPr="005D096C">
                    <w:rPr>
                      <w:sz w:val="20"/>
                    </w:rPr>
                    <w:t>Sept 14</w:t>
                  </w:r>
                </w:p>
                <w:p w:rsidR="001B3A41" w:rsidRDefault="001B3A41" w:rsidP="00134FC4">
                  <w:pPr>
                    <w:rPr>
                      <w:sz w:val="20"/>
                    </w:rPr>
                  </w:pPr>
                  <w:r w:rsidRPr="00514659">
                    <w:rPr>
                      <w:sz w:val="20"/>
                    </w:rPr>
                    <w:t>-Power Poi</w:t>
                  </w:r>
                  <w:r>
                    <w:rPr>
                      <w:sz w:val="20"/>
                    </w:rPr>
                    <w:t>nt on Ch 4 Sec 4</w:t>
                  </w:r>
                </w:p>
                <w:p w:rsidR="001B3A41" w:rsidRDefault="001B3A41" w:rsidP="00134FC4">
                  <w:pPr>
                    <w:rPr>
                      <w:sz w:val="20"/>
                    </w:rPr>
                  </w:pPr>
                  <w:r>
                    <w:rPr>
                      <w:sz w:val="20"/>
                    </w:rPr>
                    <w:t xml:space="preserve">-Ch 4 Quiz </w:t>
                  </w:r>
                </w:p>
                <w:p w:rsidR="001B3A41" w:rsidRDefault="001B3A41" w:rsidP="00134FC4">
                  <w:pPr>
                    <w:rPr>
                      <w:sz w:val="20"/>
                    </w:rPr>
                  </w:pPr>
                  <w:r>
                    <w:rPr>
                      <w:sz w:val="20"/>
                    </w:rPr>
                    <w:t xml:space="preserve">-Go over Quiz </w:t>
                  </w:r>
                </w:p>
                <w:p w:rsidR="001B3A41" w:rsidRPr="00514659" w:rsidRDefault="001B3A41" w:rsidP="00754888">
                  <w:pPr>
                    <w:rPr>
                      <w:sz w:val="20"/>
                    </w:rPr>
                  </w:pPr>
                  <w:r>
                    <w:rPr>
                      <w:sz w:val="20"/>
                    </w:rPr>
                    <w:t>-Revolutionary War Map activity</w:t>
                  </w:r>
                </w:p>
                <w:p w:rsidR="001B3A41" w:rsidRPr="005D096C" w:rsidRDefault="001B3A41">
                  <w:pPr>
                    <w:rPr>
                      <w:sz w:val="20"/>
                    </w:rPr>
                  </w:pPr>
                </w:p>
              </w:txbxContent>
            </v:textbox>
            <w10:wrap type="tight"/>
          </v:shape>
        </w:pict>
      </w:r>
    </w:p>
    <w:p w:rsidR="009B7453" w:rsidRDefault="004A50BB">
      <w:r>
        <w:rPr>
          <w:noProof/>
        </w:rPr>
        <w:pict>
          <v:shape id="_x0000_s1033" type="#_x0000_t202" style="position:absolute;margin-left:-71.65pt;margin-top:-35.65pt;width:269.25pt;height:701.25pt;z-index:251662336;mso-wrap-edited:f;mso-position-horizontal:absolute;mso-position-vertical:absolute" wrapcoords="0 0 21600 0 21600 21600 0 21600 0 0" filled="f" strokecolor="black [3213]">
            <v:fill o:detectmouseclick="t"/>
            <v:textbox inset=",7.2pt,,7.2pt">
              <w:txbxContent>
                <w:p w:rsidR="001B3A41" w:rsidRPr="007078B1" w:rsidRDefault="001B3A41">
                  <w:pPr>
                    <w:rPr>
                      <w:sz w:val="20"/>
                    </w:rPr>
                  </w:pPr>
                  <w:r w:rsidRPr="007078B1">
                    <w:rPr>
                      <w:sz w:val="20"/>
                    </w:rPr>
                    <w:t>Sept 17</w:t>
                  </w:r>
                </w:p>
                <w:p w:rsidR="001B3A41" w:rsidRPr="007078B1" w:rsidRDefault="001B3A41">
                  <w:pPr>
                    <w:rPr>
                      <w:sz w:val="20"/>
                    </w:rPr>
                  </w:pPr>
                  <w:r w:rsidRPr="007078B1">
                    <w:rPr>
                      <w:sz w:val="20"/>
                    </w:rPr>
                    <w:t>-OFF Rosh Hashanah</w:t>
                  </w:r>
                </w:p>
                <w:p w:rsidR="001B3A41" w:rsidRPr="007078B1" w:rsidRDefault="001B3A41">
                  <w:pPr>
                    <w:rPr>
                      <w:sz w:val="20"/>
                    </w:rPr>
                  </w:pPr>
                </w:p>
                <w:p w:rsidR="001B3A41" w:rsidRPr="007078B1" w:rsidRDefault="001B3A41">
                  <w:pPr>
                    <w:rPr>
                      <w:sz w:val="20"/>
                    </w:rPr>
                  </w:pPr>
                  <w:r w:rsidRPr="007078B1">
                    <w:rPr>
                      <w:sz w:val="20"/>
                    </w:rPr>
                    <w:t>Sept 18</w:t>
                  </w:r>
                </w:p>
                <w:p w:rsidR="001B3A41" w:rsidRDefault="001B3A41">
                  <w:pPr>
                    <w:rPr>
                      <w:sz w:val="20"/>
                    </w:rPr>
                  </w:pPr>
                  <w:r>
                    <w:rPr>
                      <w:sz w:val="20"/>
                    </w:rPr>
                    <w:t xml:space="preserve">-America the story of </w:t>
                  </w:r>
                  <w:proofErr w:type="gramStart"/>
                  <w:r>
                    <w:rPr>
                      <w:sz w:val="20"/>
                    </w:rPr>
                    <w:t>Us</w:t>
                  </w:r>
                  <w:proofErr w:type="gramEnd"/>
                  <w:r>
                    <w:rPr>
                      <w:sz w:val="20"/>
                    </w:rPr>
                    <w:t xml:space="preserve"> (Revolution)</w:t>
                  </w:r>
                </w:p>
                <w:p w:rsidR="001B3A41" w:rsidRPr="007078B1" w:rsidRDefault="001B3A41">
                  <w:pPr>
                    <w:rPr>
                      <w:sz w:val="20"/>
                    </w:rPr>
                  </w:pPr>
                </w:p>
                <w:p w:rsidR="001B3A41" w:rsidRPr="007078B1" w:rsidRDefault="001B3A41">
                  <w:pPr>
                    <w:rPr>
                      <w:sz w:val="20"/>
                    </w:rPr>
                  </w:pPr>
                  <w:r w:rsidRPr="007078B1">
                    <w:rPr>
                      <w:sz w:val="20"/>
                    </w:rPr>
                    <w:t>Sept 19</w:t>
                  </w:r>
                </w:p>
                <w:p w:rsidR="001B3A41" w:rsidRDefault="001B3A41">
                  <w:pPr>
                    <w:rPr>
                      <w:sz w:val="20"/>
                    </w:rPr>
                  </w:pPr>
                  <w:r>
                    <w:rPr>
                      <w:sz w:val="20"/>
                    </w:rPr>
                    <w:t>-Unit 1 Exam</w:t>
                  </w:r>
                </w:p>
                <w:p w:rsidR="001B3A41" w:rsidRPr="007078B1" w:rsidRDefault="001B3A41">
                  <w:pPr>
                    <w:rPr>
                      <w:sz w:val="20"/>
                    </w:rPr>
                  </w:pPr>
                </w:p>
                <w:p w:rsidR="001B3A41" w:rsidRPr="007078B1" w:rsidRDefault="001B3A41">
                  <w:pPr>
                    <w:rPr>
                      <w:sz w:val="20"/>
                    </w:rPr>
                  </w:pPr>
                  <w:r w:rsidRPr="007078B1">
                    <w:rPr>
                      <w:sz w:val="20"/>
                    </w:rPr>
                    <w:t>Sept 20</w:t>
                  </w:r>
                </w:p>
                <w:p w:rsidR="001B3A41" w:rsidRDefault="001B3A41">
                  <w:pPr>
                    <w:rPr>
                      <w:sz w:val="20"/>
                    </w:rPr>
                  </w:pPr>
                  <w:r>
                    <w:rPr>
                      <w:sz w:val="20"/>
                    </w:rPr>
                    <w:t xml:space="preserve">-Go over Exam </w:t>
                  </w:r>
                </w:p>
                <w:p w:rsidR="001B3A41" w:rsidRPr="009A35CC" w:rsidRDefault="001B3A41" w:rsidP="00FB1CB0">
                  <w:pPr>
                    <w:rPr>
                      <w:sz w:val="20"/>
                    </w:rPr>
                  </w:pPr>
                  <w:r w:rsidRPr="009A35CC">
                    <w:rPr>
                      <w:sz w:val="20"/>
                    </w:rPr>
                    <w:t>-Handout Packet</w:t>
                  </w:r>
                  <w:r>
                    <w:rPr>
                      <w:sz w:val="20"/>
                    </w:rPr>
                    <w:t xml:space="preserve"> (bring flash cards)</w:t>
                  </w:r>
                </w:p>
                <w:p w:rsidR="001B3A41" w:rsidRPr="007078B1" w:rsidRDefault="001B3A41">
                  <w:pPr>
                    <w:rPr>
                      <w:sz w:val="20"/>
                    </w:rPr>
                  </w:pPr>
                </w:p>
                <w:p w:rsidR="001B3A41" w:rsidRDefault="001B3A41">
                  <w:pPr>
                    <w:rPr>
                      <w:sz w:val="20"/>
                    </w:rPr>
                  </w:pPr>
                  <w:r w:rsidRPr="007078B1">
                    <w:rPr>
                      <w:sz w:val="20"/>
                    </w:rPr>
                    <w:t>Sept 21</w:t>
                  </w:r>
                </w:p>
                <w:p w:rsidR="001B3A41" w:rsidRDefault="001B3A41">
                  <w:pPr>
                    <w:rPr>
                      <w:sz w:val="20"/>
                    </w:rPr>
                  </w:pPr>
                  <w:r>
                    <w:rPr>
                      <w:sz w:val="20"/>
                    </w:rPr>
                    <w:t>-Constitution Pre test</w:t>
                  </w:r>
                </w:p>
                <w:p w:rsidR="001B3A41" w:rsidRPr="009A35CC" w:rsidRDefault="001B3A41" w:rsidP="00FB1CB0">
                  <w:pPr>
                    <w:rPr>
                      <w:sz w:val="20"/>
                    </w:rPr>
                  </w:pPr>
                  <w:r>
                    <w:rPr>
                      <w:sz w:val="20"/>
                    </w:rPr>
                    <w:t>-Go over Pre-test</w:t>
                  </w:r>
                </w:p>
                <w:p w:rsidR="001B3A41" w:rsidRPr="007078B1" w:rsidRDefault="001B3A41">
                  <w:pPr>
                    <w:rPr>
                      <w:sz w:val="20"/>
                    </w:rPr>
                  </w:pPr>
                </w:p>
                <w:p w:rsidR="001B3A41" w:rsidRDefault="001B3A41">
                  <w:pPr>
                    <w:rPr>
                      <w:sz w:val="20"/>
                    </w:rPr>
                  </w:pPr>
                  <w:r w:rsidRPr="007078B1">
                    <w:rPr>
                      <w:sz w:val="20"/>
                    </w:rPr>
                    <w:t>Sept 24</w:t>
                  </w:r>
                </w:p>
                <w:p w:rsidR="001B3A41" w:rsidRPr="009A35CC" w:rsidRDefault="001B3A41" w:rsidP="008D1FE0">
                  <w:pPr>
                    <w:rPr>
                      <w:sz w:val="20"/>
                    </w:rPr>
                  </w:pPr>
                  <w:r>
                    <w:rPr>
                      <w:sz w:val="20"/>
                    </w:rPr>
                    <w:t xml:space="preserve">-Critical Period W.S. </w:t>
                  </w:r>
                </w:p>
                <w:p w:rsidR="001B3A41" w:rsidRDefault="001B3A41">
                  <w:pPr>
                    <w:rPr>
                      <w:sz w:val="20"/>
                    </w:rPr>
                  </w:pPr>
                  <w:r>
                    <w:rPr>
                      <w:sz w:val="20"/>
                    </w:rPr>
                    <w:t xml:space="preserve">-Video on Constitutional Convention </w:t>
                  </w:r>
                </w:p>
                <w:p w:rsidR="001B3A41" w:rsidRPr="007078B1" w:rsidRDefault="001B3A41">
                  <w:pPr>
                    <w:rPr>
                      <w:sz w:val="20"/>
                    </w:rPr>
                  </w:pPr>
                </w:p>
                <w:p w:rsidR="001B3A41" w:rsidRDefault="001B3A41">
                  <w:pPr>
                    <w:rPr>
                      <w:sz w:val="20"/>
                    </w:rPr>
                  </w:pPr>
                  <w:r w:rsidRPr="007078B1">
                    <w:rPr>
                      <w:sz w:val="20"/>
                    </w:rPr>
                    <w:t>Sept 25</w:t>
                  </w:r>
                </w:p>
                <w:p w:rsidR="001B3A41" w:rsidRPr="007078B1" w:rsidRDefault="001B3A41" w:rsidP="008D1FE0">
                  <w:pPr>
                    <w:rPr>
                      <w:sz w:val="20"/>
                    </w:rPr>
                  </w:pPr>
                  <w:r w:rsidRPr="009A35CC">
                    <w:rPr>
                      <w:sz w:val="20"/>
                    </w:rPr>
                    <w:t>-Constitutional Convention W.S.</w:t>
                  </w:r>
                </w:p>
                <w:p w:rsidR="001B3A41" w:rsidRPr="007078B1" w:rsidRDefault="001B3A41">
                  <w:pPr>
                    <w:rPr>
                      <w:sz w:val="20"/>
                    </w:rPr>
                  </w:pPr>
                  <w:r>
                    <w:rPr>
                      <w:sz w:val="20"/>
                    </w:rPr>
                    <w:t xml:space="preserve">-Go over compromises (Show 270towin.com) </w:t>
                  </w:r>
                </w:p>
                <w:p w:rsidR="001B3A41" w:rsidRPr="007078B1" w:rsidRDefault="001B3A41">
                  <w:pPr>
                    <w:rPr>
                      <w:sz w:val="20"/>
                    </w:rPr>
                  </w:pPr>
                </w:p>
                <w:p w:rsidR="001B3A41" w:rsidRDefault="001B3A41">
                  <w:pPr>
                    <w:rPr>
                      <w:sz w:val="20"/>
                    </w:rPr>
                  </w:pPr>
                  <w:r w:rsidRPr="007078B1">
                    <w:rPr>
                      <w:sz w:val="20"/>
                    </w:rPr>
                    <w:t>Sept 26</w:t>
                  </w:r>
                </w:p>
                <w:p w:rsidR="001B3A41" w:rsidRPr="007078B1" w:rsidRDefault="001B3A41" w:rsidP="00CC0F36">
                  <w:pPr>
                    <w:rPr>
                      <w:sz w:val="20"/>
                    </w:rPr>
                  </w:pPr>
                  <w:r w:rsidRPr="007078B1">
                    <w:rPr>
                      <w:sz w:val="20"/>
                    </w:rPr>
                    <w:t xml:space="preserve">-OFF Yom Kippur </w:t>
                  </w:r>
                </w:p>
                <w:p w:rsidR="001B3A41" w:rsidRPr="007078B1" w:rsidRDefault="001B3A41">
                  <w:pPr>
                    <w:rPr>
                      <w:sz w:val="20"/>
                    </w:rPr>
                  </w:pPr>
                </w:p>
                <w:p w:rsidR="001B3A41" w:rsidRDefault="001B3A41">
                  <w:pPr>
                    <w:rPr>
                      <w:sz w:val="20"/>
                    </w:rPr>
                  </w:pPr>
                  <w:r w:rsidRPr="007078B1">
                    <w:rPr>
                      <w:sz w:val="20"/>
                    </w:rPr>
                    <w:t>Sept 27</w:t>
                  </w:r>
                </w:p>
                <w:p w:rsidR="001B3A41" w:rsidRPr="009A35CC" w:rsidRDefault="001B3A41" w:rsidP="008D1FE0">
                  <w:pPr>
                    <w:rPr>
                      <w:sz w:val="20"/>
                    </w:rPr>
                  </w:pPr>
                  <w:r>
                    <w:rPr>
                      <w:sz w:val="20"/>
                    </w:rPr>
                    <w:t xml:space="preserve">-Have them finish “Critical Period” for HW </w:t>
                  </w:r>
                </w:p>
                <w:p w:rsidR="001B3A41" w:rsidRDefault="001B3A41" w:rsidP="008D1FE0">
                  <w:pPr>
                    <w:rPr>
                      <w:sz w:val="20"/>
                    </w:rPr>
                  </w:pPr>
                  <w:r>
                    <w:rPr>
                      <w:sz w:val="20"/>
                    </w:rPr>
                    <w:t>-</w:t>
                  </w:r>
                  <w:r w:rsidRPr="009A35CC">
                    <w:rPr>
                      <w:sz w:val="20"/>
                    </w:rPr>
                    <w:t>Preamble W.S.</w:t>
                  </w:r>
                </w:p>
                <w:p w:rsidR="001B3A41" w:rsidRPr="009A35CC" w:rsidRDefault="001B3A41" w:rsidP="008D1FE0">
                  <w:pPr>
                    <w:rPr>
                      <w:sz w:val="20"/>
                    </w:rPr>
                  </w:pPr>
                  <w:r>
                    <w:rPr>
                      <w:sz w:val="20"/>
                    </w:rPr>
                    <w:t xml:space="preserve">-W.S. article 1 </w:t>
                  </w:r>
                </w:p>
                <w:p w:rsidR="001B3A41" w:rsidRPr="007078B1" w:rsidRDefault="001B3A41">
                  <w:pPr>
                    <w:rPr>
                      <w:sz w:val="20"/>
                    </w:rPr>
                  </w:pPr>
                </w:p>
                <w:p w:rsidR="001B3A41" w:rsidRDefault="001B3A41">
                  <w:pPr>
                    <w:rPr>
                      <w:sz w:val="20"/>
                    </w:rPr>
                  </w:pPr>
                  <w:r w:rsidRPr="007078B1">
                    <w:rPr>
                      <w:sz w:val="20"/>
                    </w:rPr>
                    <w:t>Sept 28</w:t>
                  </w:r>
                </w:p>
                <w:p w:rsidR="001B3A41" w:rsidRDefault="001B3A41" w:rsidP="00A91279">
                  <w:pPr>
                    <w:rPr>
                      <w:sz w:val="20"/>
                    </w:rPr>
                  </w:pPr>
                  <w:r>
                    <w:rPr>
                      <w:sz w:val="20"/>
                    </w:rPr>
                    <w:t>-Go over Article I W.S.</w:t>
                  </w:r>
                </w:p>
                <w:p w:rsidR="001B3A41" w:rsidRDefault="001B3A41">
                  <w:pPr>
                    <w:rPr>
                      <w:sz w:val="20"/>
                    </w:rPr>
                  </w:pPr>
                  <w:r>
                    <w:rPr>
                      <w:sz w:val="20"/>
                    </w:rPr>
                    <w:t>-“I’m just a bill”</w:t>
                  </w:r>
                </w:p>
                <w:p w:rsidR="001B3A41" w:rsidRDefault="001B3A41" w:rsidP="008D1A59">
                  <w:pPr>
                    <w:rPr>
                      <w:sz w:val="20"/>
                    </w:rPr>
                  </w:pPr>
                  <w:r>
                    <w:rPr>
                      <w:sz w:val="20"/>
                    </w:rPr>
                    <w:t>-W.S. Articles 2-3</w:t>
                  </w:r>
                </w:p>
                <w:p w:rsidR="001B3A41" w:rsidRPr="007078B1" w:rsidRDefault="001B3A41">
                  <w:pPr>
                    <w:rPr>
                      <w:sz w:val="20"/>
                    </w:rPr>
                  </w:pPr>
                </w:p>
              </w:txbxContent>
            </v:textbox>
            <w10:wrap type="tight"/>
          </v:shape>
        </w:pict>
      </w:r>
      <w:r>
        <w:rPr>
          <w:noProof/>
        </w:rPr>
        <w:pict>
          <v:shape id="_x0000_s1034" type="#_x0000_t202" style="position:absolute;margin-left:198.35pt;margin-top:-35.65pt;width:287.65pt;height:701.65pt;z-index:251663360;mso-wrap-edited:f;mso-position-horizontal:absolute;mso-position-vertical:absolute" wrapcoords="0 0 21600 0 21600 21600 0 21600 0 0" filled="f" strokecolor="black [3213]">
            <v:fill o:detectmouseclick="t"/>
            <v:textbox inset=",7.2pt,,7.2pt">
              <w:txbxContent>
                <w:p w:rsidR="001B3A41" w:rsidRPr="007078B1" w:rsidRDefault="001B3A41" w:rsidP="007078B1">
                  <w:pPr>
                    <w:rPr>
                      <w:sz w:val="20"/>
                    </w:rPr>
                  </w:pPr>
                  <w:r w:rsidRPr="007078B1">
                    <w:rPr>
                      <w:sz w:val="20"/>
                    </w:rPr>
                    <w:t>Sept 17</w:t>
                  </w:r>
                </w:p>
                <w:p w:rsidR="001B3A41" w:rsidRPr="007078B1" w:rsidRDefault="001B3A41" w:rsidP="007078B1">
                  <w:pPr>
                    <w:rPr>
                      <w:sz w:val="20"/>
                    </w:rPr>
                  </w:pPr>
                  <w:r w:rsidRPr="007078B1">
                    <w:rPr>
                      <w:sz w:val="20"/>
                    </w:rPr>
                    <w:t>-OFF Rosh Hashanah</w:t>
                  </w:r>
                </w:p>
                <w:p w:rsidR="001B3A41" w:rsidRPr="007078B1" w:rsidRDefault="001B3A41" w:rsidP="007078B1">
                  <w:pPr>
                    <w:rPr>
                      <w:sz w:val="20"/>
                    </w:rPr>
                  </w:pPr>
                </w:p>
                <w:p w:rsidR="001B3A41" w:rsidRDefault="001B3A41" w:rsidP="007078B1">
                  <w:pPr>
                    <w:rPr>
                      <w:sz w:val="20"/>
                    </w:rPr>
                  </w:pPr>
                  <w:r w:rsidRPr="007078B1">
                    <w:rPr>
                      <w:sz w:val="20"/>
                    </w:rPr>
                    <w:t>Sept 18</w:t>
                  </w:r>
                </w:p>
                <w:p w:rsidR="001B3A41" w:rsidRPr="007078B1" w:rsidRDefault="001B3A41" w:rsidP="007078B1">
                  <w:pPr>
                    <w:rPr>
                      <w:sz w:val="20"/>
                    </w:rPr>
                  </w:pPr>
                  <w:r>
                    <w:rPr>
                      <w:sz w:val="20"/>
                    </w:rPr>
                    <w:t>-Go over Ch 5 Quiz</w:t>
                  </w:r>
                </w:p>
                <w:p w:rsidR="001B3A41" w:rsidRDefault="001B3A41" w:rsidP="007078B1">
                  <w:pPr>
                    <w:rPr>
                      <w:sz w:val="20"/>
                    </w:rPr>
                  </w:pPr>
                  <w:r>
                    <w:rPr>
                      <w:sz w:val="20"/>
                    </w:rPr>
                    <w:t>-Review for Unit Exam</w:t>
                  </w:r>
                </w:p>
                <w:p w:rsidR="001B3A41" w:rsidRPr="007078B1" w:rsidRDefault="001B3A41" w:rsidP="007078B1">
                  <w:pPr>
                    <w:rPr>
                      <w:sz w:val="20"/>
                    </w:rPr>
                  </w:pPr>
                  <w:r>
                    <w:rPr>
                      <w:sz w:val="20"/>
                    </w:rPr>
                    <w:t>-Show “America the Story of Us”  (the part on guerrilla warfare)</w:t>
                  </w:r>
                </w:p>
                <w:p w:rsidR="001B3A41" w:rsidRPr="007078B1" w:rsidRDefault="001B3A41" w:rsidP="007078B1">
                  <w:pPr>
                    <w:rPr>
                      <w:sz w:val="20"/>
                    </w:rPr>
                  </w:pPr>
                  <w:r w:rsidRPr="007078B1">
                    <w:rPr>
                      <w:sz w:val="20"/>
                    </w:rPr>
                    <w:t>Sept 19</w:t>
                  </w:r>
                </w:p>
                <w:p w:rsidR="001B3A41" w:rsidRDefault="001B3A41" w:rsidP="007078B1">
                  <w:pPr>
                    <w:rPr>
                      <w:sz w:val="20"/>
                    </w:rPr>
                  </w:pPr>
                  <w:r>
                    <w:rPr>
                      <w:sz w:val="20"/>
                    </w:rPr>
                    <w:t>-Unit 1 Exam (MC)</w:t>
                  </w:r>
                </w:p>
                <w:p w:rsidR="001B3A41" w:rsidRPr="007078B1" w:rsidRDefault="001B3A41" w:rsidP="007078B1">
                  <w:pPr>
                    <w:rPr>
                      <w:sz w:val="20"/>
                    </w:rPr>
                  </w:pPr>
                </w:p>
                <w:p w:rsidR="001B3A41" w:rsidRDefault="001B3A41" w:rsidP="007078B1">
                  <w:pPr>
                    <w:rPr>
                      <w:sz w:val="20"/>
                    </w:rPr>
                  </w:pPr>
                  <w:r w:rsidRPr="007078B1">
                    <w:rPr>
                      <w:sz w:val="20"/>
                    </w:rPr>
                    <w:t>Sept 20</w:t>
                  </w:r>
                </w:p>
                <w:p w:rsidR="001B3A41" w:rsidRPr="007078B1" w:rsidRDefault="001B3A41" w:rsidP="007078B1">
                  <w:pPr>
                    <w:rPr>
                      <w:sz w:val="20"/>
                    </w:rPr>
                  </w:pPr>
                  <w:r>
                    <w:rPr>
                      <w:sz w:val="20"/>
                    </w:rPr>
                    <w:t>-Go over Unit 1 Exam</w:t>
                  </w:r>
                </w:p>
                <w:p w:rsidR="001B3A41" w:rsidRDefault="001B3A41" w:rsidP="00FB1CB0">
                  <w:pPr>
                    <w:rPr>
                      <w:sz w:val="20"/>
                    </w:rPr>
                  </w:pPr>
                  <w:r>
                    <w:rPr>
                      <w:sz w:val="20"/>
                    </w:rPr>
                    <w:t>-Look at papers and samples of bad/average/good intros</w:t>
                  </w:r>
                </w:p>
                <w:p w:rsidR="001B3A41" w:rsidRDefault="001B3A41" w:rsidP="007078B1">
                  <w:pPr>
                    <w:rPr>
                      <w:sz w:val="20"/>
                    </w:rPr>
                  </w:pPr>
                  <w:r>
                    <w:rPr>
                      <w:sz w:val="20"/>
                    </w:rPr>
                    <w:t xml:space="preserve">-Power Point Ch 6 </w:t>
                  </w:r>
                </w:p>
                <w:p w:rsidR="001B3A41" w:rsidRPr="007078B1" w:rsidRDefault="001B3A41" w:rsidP="007078B1">
                  <w:pPr>
                    <w:rPr>
                      <w:sz w:val="20"/>
                    </w:rPr>
                  </w:pPr>
                </w:p>
                <w:p w:rsidR="001B3A41" w:rsidRPr="007078B1" w:rsidRDefault="001B3A41" w:rsidP="007078B1">
                  <w:pPr>
                    <w:rPr>
                      <w:sz w:val="20"/>
                    </w:rPr>
                  </w:pPr>
                  <w:r w:rsidRPr="007078B1">
                    <w:rPr>
                      <w:sz w:val="20"/>
                    </w:rPr>
                    <w:t>Sept 21</w:t>
                  </w:r>
                </w:p>
                <w:p w:rsidR="001B3A41" w:rsidRDefault="001B3A41" w:rsidP="00FB1CB0">
                  <w:pPr>
                    <w:rPr>
                      <w:sz w:val="20"/>
                    </w:rPr>
                  </w:pPr>
                  <w:r>
                    <w:rPr>
                      <w:sz w:val="20"/>
                    </w:rPr>
                    <w:t xml:space="preserve">-Power Point Ch 6 </w:t>
                  </w:r>
                </w:p>
                <w:p w:rsidR="001B3A41" w:rsidRDefault="001B3A41" w:rsidP="00FB1CB0">
                  <w:pPr>
                    <w:rPr>
                      <w:sz w:val="20"/>
                    </w:rPr>
                  </w:pPr>
                  <w:r>
                    <w:rPr>
                      <w:sz w:val="20"/>
                    </w:rPr>
                    <w:t>-</w:t>
                  </w:r>
                  <w:r w:rsidRPr="0007113A">
                    <w:rPr>
                      <w:sz w:val="20"/>
                    </w:rPr>
                    <w:t xml:space="preserve">W.S. in groups on Articles of </w:t>
                  </w:r>
                  <w:r>
                    <w:rPr>
                      <w:sz w:val="20"/>
                    </w:rPr>
                    <w:t>Confederation</w:t>
                  </w:r>
                </w:p>
                <w:p w:rsidR="001B3A41" w:rsidRPr="007078B1" w:rsidRDefault="001B3A41" w:rsidP="00FB1CB0">
                  <w:pPr>
                    <w:rPr>
                      <w:sz w:val="20"/>
                    </w:rPr>
                  </w:pPr>
                </w:p>
                <w:p w:rsidR="001B3A41" w:rsidRPr="007078B1" w:rsidRDefault="001B3A41" w:rsidP="007078B1">
                  <w:pPr>
                    <w:rPr>
                      <w:sz w:val="20"/>
                    </w:rPr>
                  </w:pPr>
                  <w:r w:rsidRPr="007078B1">
                    <w:rPr>
                      <w:sz w:val="20"/>
                    </w:rPr>
                    <w:t>Sept 24</w:t>
                  </w:r>
                </w:p>
                <w:p w:rsidR="001B3A41" w:rsidRDefault="001B3A41" w:rsidP="00FB1CB0">
                  <w:pPr>
                    <w:rPr>
                      <w:sz w:val="20"/>
                    </w:rPr>
                  </w:pPr>
                  <w:r>
                    <w:rPr>
                      <w:sz w:val="20"/>
                    </w:rPr>
                    <w:t xml:space="preserve">-Power Point Ch 6 </w:t>
                  </w:r>
                </w:p>
                <w:p w:rsidR="001B3A41" w:rsidRDefault="001B3A41" w:rsidP="00FB1CB0">
                  <w:pPr>
                    <w:rPr>
                      <w:sz w:val="20"/>
                    </w:rPr>
                  </w:pPr>
                  <w:r>
                    <w:rPr>
                      <w:sz w:val="20"/>
                    </w:rPr>
                    <w:t>-The Constitution:  Balancing Competing Interests</w:t>
                  </w:r>
                </w:p>
                <w:p w:rsidR="001B3A41" w:rsidRPr="007078B1" w:rsidRDefault="001B3A41" w:rsidP="007078B1">
                  <w:pPr>
                    <w:rPr>
                      <w:sz w:val="20"/>
                    </w:rPr>
                  </w:pPr>
                </w:p>
                <w:p w:rsidR="001B3A41" w:rsidRPr="007078B1" w:rsidRDefault="001B3A41" w:rsidP="007078B1">
                  <w:pPr>
                    <w:rPr>
                      <w:sz w:val="20"/>
                    </w:rPr>
                  </w:pPr>
                  <w:r w:rsidRPr="007078B1">
                    <w:rPr>
                      <w:sz w:val="20"/>
                    </w:rPr>
                    <w:t>Sept 25</w:t>
                  </w:r>
                </w:p>
                <w:p w:rsidR="001B3A41" w:rsidRPr="009E34B9" w:rsidRDefault="001B3A41" w:rsidP="00F572E0">
                  <w:pPr>
                    <w:rPr>
                      <w:sz w:val="20"/>
                    </w:rPr>
                  </w:pPr>
                  <w:r w:rsidRPr="009E34B9">
                    <w:rPr>
                      <w:sz w:val="20"/>
                    </w:rPr>
                    <w:t>-Finish Power Point on Ch 6</w:t>
                  </w:r>
                </w:p>
                <w:p w:rsidR="001B3A41" w:rsidRDefault="001B3A41" w:rsidP="007078B1">
                  <w:pPr>
                    <w:rPr>
                      <w:sz w:val="20"/>
                    </w:rPr>
                  </w:pPr>
                  <w:r>
                    <w:rPr>
                      <w:sz w:val="20"/>
                    </w:rPr>
                    <w:t xml:space="preserve">-Ch 6 Quiz </w:t>
                  </w:r>
                </w:p>
                <w:p w:rsidR="001B3A41" w:rsidRPr="007078B1" w:rsidRDefault="001B3A41" w:rsidP="00E130CE">
                  <w:pPr>
                    <w:rPr>
                      <w:sz w:val="20"/>
                    </w:rPr>
                  </w:pPr>
                  <w:r>
                    <w:rPr>
                      <w:sz w:val="20"/>
                    </w:rPr>
                    <w:t>-Go over quiz</w:t>
                  </w:r>
                </w:p>
                <w:p w:rsidR="001B3A41" w:rsidRPr="00CA7123" w:rsidRDefault="001B3A41" w:rsidP="007078B1">
                  <w:pPr>
                    <w:rPr>
                      <w:sz w:val="20"/>
                    </w:rPr>
                  </w:pPr>
                </w:p>
                <w:p w:rsidR="001B3A41" w:rsidRPr="00CA7123" w:rsidRDefault="001B3A41" w:rsidP="007078B1">
                  <w:pPr>
                    <w:rPr>
                      <w:sz w:val="20"/>
                    </w:rPr>
                  </w:pPr>
                  <w:r w:rsidRPr="00CA7123">
                    <w:rPr>
                      <w:sz w:val="20"/>
                    </w:rPr>
                    <w:t>Sept 26</w:t>
                  </w:r>
                </w:p>
                <w:p w:rsidR="001B3A41" w:rsidRPr="00CA7123" w:rsidRDefault="001B3A41" w:rsidP="00F572E0">
                  <w:pPr>
                    <w:rPr>
                      <w:sz w:val="20"/>
                    </w:rPr>
                  </w:pPr>
                  <w:r w:rsidRPr="00CA7123">
                    <w:rPr>
                      <w:sz w:val="20"/>
                    </w:rPr>
                    <w:t xml:space="preserve">-OFF Yom Kippur </w:t>
                  </w:r>
                </w:p>
                <w:p w:rsidR="001B3A41" w:rsidRPr="00CA7123" w:rsidRDefault="001B3A41" w:rsidP="007078B1">
                  <w:pPr>
                    <w:rPr>
                      <w:sz w:val="20"/>
                    </w:rPr>
                  </w:pPr>
                </w:p>
                <w:p w:rsidR="001B3A41" w:rsidRDefault="001B3A41" w:rsidP="007078B1">
                  <w:pPr>
                    <w:rPr>
                      <w:sz w:val="20"/>
                    </w:rPr>
                  </w:pPr>
                  <w:r w:rsidRPr="00CA7123">
                    <w:rPr>
                      <w:sz w:val="20"/>
                    </w:rPr>
                    <w:t>Sept 27</w:t>
                  </w:r>
                </w:p>
                <w:p w:rsidR="001B3A41" w:rsidRPr="00CA7123" w:rsidRDefault="001B3A41" w:rsidP="007078B1">
                  <w:pPr>
                    <w:rPr>
                      <w:sz w:val="20"/>
                    </w:rPr>
                  </w:pPr>
                  <w:r>
                    <w:rPr>
                      <w:sz w:val="20"/>
                    </w:rPr>
                    <w:t>-Power Point Ch 7</w:t>
                  </w:r>
                </w:p>
                <w:p w:rsidR="001B3A41" w:rsidRDefault="001B3A41" w:rsidP="00E16B4E">
                  <w:pPr>
                    <w:rPr>
                      <w:sz w:val="20"/>
                    </w:rPr>
                  </w:pPr>
                  <w:r w:rsidRPr="00CA7123">
                    <w:rPr>
                      <w:sz w:val="20"/>
                    </w:rPr>
                    <w:t>-Hand</w:t>
                  </w:r>
                  <w:r>
                    <w:rPr>
                      <w:sz w:val="20"/>
                    </w:rPr>
                    <w:t xml:space="preserve">out activity “What makes a good </w:t>
                  </w:r>
                  <w:r w:rsidRPr="00CA7123">
                    <w:rPr>
                      <w:sz w:val="20"/>
                    </w:rPr>
                    <w:t xml:space="preserve">President/Presidential </w:t>
                  </w:r>
                  <w:proofErr w:type="gramStart"/>
                  <w:r w:rsidRPr="00CA7123">
                    <w:rPr>
                      <w:sz w:val="20"/>
                    </w:rPr>
                    <w:t>Rankings</w:t>
                  </w:r>
                  <w:proofErr w:type="gramEnd"/>
                </w:p>
                <w:p w:rsidR="001B3A41" w:rsidRDefault="001B3A41" w:rsidP="00E16B4E">
                  <w:pPr>
                    <w:rPr>
                      <w:sz w:val="20"/>
                    </w:rPr>
                  </w:pPr>
                  <w:r>
                    <w:rPr>
                      <w:sz w:val="20"/>
                    </w:rPr>
                    <w:t xml:space="preserve">-George Washington president video </w:t>
                  </w:r>
                </w:p>
                <w:p w:rsidR="001B3A41" w:rsidRPr="00CA7123" w:rsidRDefault="001B3A41" w:rsidP="00E16B4E">
                  <w:pPr>
                    <w:rPr>
                      <w:sz w:val="20"/>
                    </w:rPr>
                  </w:pPr>
                </w:p>
                <w:p w:rsidR="001B3A41" w:rsidRPr="00CA7123" w:rsidRDefault="001B3A41" w:rsidP="007078B1">
                  <w:pPr>
                    <w:rPr>
                      <w:sz w:val="20"/>
                    </w:rPr>
                  </w:pPr>
                </w:p>
                <w:p w:rsidR="001B3A41" w:rsidRDefault="001B3A41" w:rsidP="007078B1">
                  <w:pPr>
                    <w:rPr>
                      <w:sz w:val="20"/>
                    </w:rPr>
                  </w:pPr>
                  <w:r w:rsidRPr="00CA7123">
                    <w:rPr>
                      <w:sz w:val="20"/>
                    </w:rPr>
                    <w:t>Sept 28</w:t>
                  </w:r>
                </w:p>
                <w:p w:rsidR="001B3A41" w:rsidRPr="008A0771" w:rsidRDefault="001B3A41" w:rsidP="001234BC">
                  <w:pPr>
                    <w:rPr>
                      <w:sz w:val="20"/>
                    </w:rPr>
                  </w:pPr>
                  <w:r w:rsidRPr="009E34B9">
                    <w:rPr>
                      <w:sz w:val="20"/>
                    </w:rPr>
                    <w:t>-Fede</w:t>
                  </w:r>
                  <w:r>
                    <w:rPr>
                      <w:sz w:val="20"/>
                    </w:rPr>
                    <w:t>ralist v. Anti-Federalist handout</w:t>
                  </w:r>
                </w:p>
                <w:p w:rsidR="001B3A41" w:rsidRDefault="001B3A41" w:rsidP="007078B1">
                  <w:pPr>
                    <w:rPr>
                      <w:sz w:val="20"/>
                    </w:rPr>
                  </w:pPr>
                  <w:r>
                    <w:rPr>
                      <w:sz w:val="20"/>
                    </w:rPr>
                    <w:t xml:space="preserve">-Power Point Ch 7 </w:t>
                  </w:r>
                </w:p>
                <w:p w:rsidR="001B3A41" w:rsidRPr="00CA7123" w:rsidRDefault="001B3A41" w:rsidP="007078B1">
                  <w:pPr>
                    <w:rPr>
                      <w:sz w:val="20"/>
                    </w:rPr>
                  </w:pPr>
                  <w:r>
                    <w:rPr>
                      <w:sz w:val="20"/>
                    </w:rPr>
                    <w:t>-Adams President video</w:t>
                  </w:r>
                </w:p>
              </w:txbxContent>
            </v:textbox>
            <w10:wrap type="tight"/>
          </v:shape>
        </w:pict>
      </w:r>
    </w:p>
    <w:p w:rsidR="009B7453" w:rsidRDefault="004A50BB">
      <w:r>
        <w:rPr>
          <w:noProof/>
        </w:rPr>
        <w:pict>
          <v:shape id="_x0000_s1039" type="#_x0000_t202" style="position:absolute;margin-left:198.35pt;margin-top:-17.65pt;width:305.65pt;height:665.65pt;z-index:251665408;mso-wrap-edited:f;mso-position-horizontal:absolute;mso-position-vertical:absolute" wrapcoords="0 0 21600 0 21600 21600 0 21600 0 0" filled="f" strokecolor="black [3213]">
            <v:fill o:detectmouseclick="t"/>
            <v:textbox inset=",7.2pt,,7.2pt">
              <w:txbxContent>
                <w:p w:rsidR="001B3A41" w:rsidRPr="00C53448" w:rsidRDefault="001B3A41" w:rsidP="00C53448">
                  <w:pPr>
                    <w:rPr>
                      <w:sz w:val="20"/>
                    </w:rPr>
                  </w:pPr>
                  <w:r w:rsidRPr="00C53448">
                    <w:rPr>
                      <w:sz w:val="20"/>
                    </w:rPr>
                    <w:t>Oct 1</w:t>
                  </w:r>
                </w:p>
                <w:p w:rsidR="001B3A41" w:rsidRDefault="001B3A41" w:rsidP="00C53448">
                  <w:pPr>
                    <w:rPr>
                      <w:sz w:val="20"/>
                    </w:rPr>
                  </w:pPr>
                  <w:r w:rsidRPr="009E34B9">
                    <w:rPr>
                      <w:sz w:val="20"/>
                    </w:rPr>
                    <w:t>-Federalist v. Anti-Federalist debate</w:t>
                  </w:r>
                </w:p>
                <w:p w:rsidR="001B3A41" w:rsidRPr="00CA7123" w:rsidRDefault="001B3A41" w:rsidP="001234BC">
                  <w:pPr>
                    <w:rPr>
                      <w:sz w:val="20"/>
                    </w:rPr>
                  </w:pPr>
                  <w:r w:rsidRPr="00CA7123">
                    <w:rPr>
                      <w:sz w:val="20"/>
                    </w:rPr>
                    <w:t>-Ch 7 Quiz</w:t>
                  </w:r>
                </w:p>
                <w:p w:rsidR="001B3A41" w:rsidRDefault="001B3A41" w:rsidP="00C53448">
                  <w:pPr>
                    <w:rPr>
                      <w:sz w:val="20"/>
                    </w:rPr>
                  </w:pPr>
                  <w:r>
                    <w:rPr>
                      <w:sz w:val="20"/>
                    </w:rPr>
                    <w:t xml:space="preserve">-HW on questions from </w:t>
                  </w:r>
                  <w:r w:rsidRPr="009E34B9">
                    <w:rPr>
                      <w:sz w:val="20"/>
                    </w:rPr>
                    <w:t>Federalist v. Anti-Federalist debate</w:t>
                  </w:r>
                </w:p>
                <w:p w:rsidR="001B3A41" w:rsidRPr="00C53448" w:rsidRDefault="001B3A41" w:rsidP="00C53448">
                  <w:pPr>
                    <w:rPr>
                      <w:sz w:val="20"/>
                    </w:rPr>
                  </w:pPr>
                </w:p>
                <w:p w:rsidR="001B3A41" w:rsidRDefault="001B3A41" w:rsidP="00C53448">
                  <w:pPr>
                    <w:rPr>
                      <w:sz w:val="20"/>
                    </w:rPr>
                  </w:pPr>
                  <w:r w:rsidRPr="00C53448">
                    <w:rPr>
                      <w:sz w:val="20"/>
                    </w:rPr>
                    <w:t>Oct 2</w:t>
                  </w:r>
                </w:p>
                <w:p w:rsidR="001B3A41" w:rsidRPr="00C53448" w:rsidRDefault="001B3A41" w:rsidP="00C53448">
                  <w:pPr>
                    <w:rPr>
                      <w:sz w:val="20"/>
                    </w:rPr>
                  </w:pPr>
                  <w:r>
                    <w:rPr>
                      <w:sz w:val="20"/>
                    </w:rPr>
                    <w:t xml:space="preserve">-Go over Ch 7 Quiz </w:t>
                  </w:r>
                </w:p>
                <w:p w:rsidR="001B3A41" w:rsidRDefault="001B3A41" w:rsidP="008B473C">
                  <w:pPr>
                    <w:rPr>
                      <w:sz w:val="20"/>
                    </w:rPr>
                  </w:pPr>
                  <w:r>
                    <w:rPr>
                      <w:sz w:val="20"/>
                    </w:rPr>
                    <w:t>-ACT reading on 1796 (Annotate ACT reading)</w:t>
                  </w:r>
                </w:p>
                <w:p w:rsidR="001B3A41" w:rsidRPr="00C53448" w:rsidRDefault="001B3A41" w:rsidP="00C53448">
                  <w:pPr>
                    <w:rPr>
                      <w:sz w:val="20"/>
                    </w:rPr>
                  </w:pPr>
                  <w:r>
                    <w:rPr>
                      <w:sz w:val="20"/>
                    </w:rPr>
                    <w:t>-</w:t>
                  </w:r>
                  <w:hyperlink r:id="rId4" w:history="1">
                    <w:r w:rsidRPr="00D04490">
                      <w:rPr>
                        <w:rStyle w:val="Hyperlink"/>
                        <w:sz w:val="20"/>
                      </w:rPr>
                      <w:t>http://www.youtube.com/watch?v=LBSuwa8mf9o</w:t>
                    </w:r>
                  </w:hyperlink>
                  <w:r>
                    <w:rPr>
                      <w:sz w:val="20"/>
                    </w:rPr>
                    <w:t xml:space="preserve"> </w:t>
                  </w:r>
                </w:p>
                <w:p w:rsidR="001B3A41" w:rsidRDefault="001B3A41" w:rsidP="008B473C">
                  <w:pPr>
                    <w:rPr>
                      <w:sz w:val="20"/>
                    </w:rPr>
                  </w:pPr>
                  <w:r>
                    <w:rPr>
                      <w:sz w:val="20"/>
                    </w:rPr>
                    <w:t>(Alexander Hamilton rap)</w:t>
                  </w:r>
                </w:p>
                <w:p w:rsidR="001B3A41" w:rsidRDefault="001B3A41" w:rsidP="008B473C">
                  <w:pPr>
                    <w:rPr>
                      <w:sz w:val="20"/>
                    </w:rPr>
                  </w:pPr>
                </w:p>
                <w:p w:rsidR="001B3A41" w:rsidRDefault="001B3A41" w:rsidP="008B473C">
                  <w:pPr>
                    <w:rPr>
                      <w:sz w:val="20"/>
                    </w:rPr>
                  </w:pPr>
                  <w:r w:rsidRPr="00C53448">
                    <w:rPr>
                      <w:sz w:val="20"/>
                    </w:rPr>
                    <w:t>Oct 3</w:t>
                  </w:r>
                  <w:r>
                    <w:rPr>
                      <w:sz w:val="20"/>
                    </w:rPr>
                    <w:t xml:space="preserve"> </w:t>
                  </w:r>
                </w:p>
                <w:p w:rsidR="001B3A41" w:rsidRDefault="001B3A41" w:rsidP="008B473C">
                  <w:pPr>
                    <w:rPr>
                      <w:sz w:val="20"/>
                    </w:rPr>
                  </w:pPr>
                  <w:r>
                    <w:rPr>
                      <w:sz w:val="20"/>
                    </w:rPr>
                    <w:t>-Go over ACT reading 1796</w:t>
                  </w:r>
                </w:p>
                <w:p w:rsidR="001B3A41" w:rsidRDefault="001B3A41" w:rsidP="008B473C">
                  <w:pPr>
                    <w:rPr>
                      <w:sz w:val="20"/>
                    </w:rPr>
                  </w:pPr>
                  <w:r>
                    <w:rPr>
                      <w:sz w:val="20"/>
                    </w:rPr>
                    <w:t xml:space="preserve">-Power Point Ch 8 on Jefferson </w:t>
                  </w:r>
                </w:p>
                <w:p w:rsidR="001B3A41" w:rsidRDefault="001B3A41" w:rsidP="008B473C">
                  <w:pPr>
                    <w:rPr>
                      <w:sz w:val="20"/>
                    </w:rPr>
                  </w:pPr>
                  <w:r>
                    <w:rPr>
                      <w:sz w:val="20"/>
                    </w:rPr>
                    <w:t>-Jefferson President video</w:t>
                  </w:r>
                </w:p>
                <w:p w:rsidR="001B3A41" w:rsidRPr="00505802" w:rsidRDefault="001B3A41" w:rsidP="007C555E">
                  <w:pPr>
                    <w:rPr>
                      <w:sz w:val="20"/>
                    </w:rPr>
                  </w:pPr>
                  <w:r w:rsidRPr="00505802">
                    <w:rPr>
                      <w:sz w:val="20"/>
                    </w:rPr>
                    <w:t>-</w:t>
                  </w:r>
                  <w:r>
                    <w:rPr>
                      <w:sz w:val="20"/>
                    </w:rPr>
                    <w:t xml:space="preserve">HW </w:t>
                  </w:r>
                  <w:r w:rsidRPr="00505802">
                    <w:rPr>
                      <w:sz w:val="20"/>
                    </w:rPr>
                    <w:t>War of 1812 W.S.</w:t>
                  </w:r>
                  <w:r>
                    <w:rPr>
                      <w:sz w:val="20"/>
                    </w:rPr>
                    <w:t xml:space="preserve"> (T-Chart)</w:t>
                  </w:r>
                </w:p>
                <w:p w:rsidR="001B3A41" w:rsidRPr="00C53448" w:rsidRDefault="001B3A41" w:rsidP="00C53448">
                  <w:pPr>
                    <w:rPr>
                      <w:sz w:val="20"/>
                    </w:rPr>
                  </w:pPr>
                </w:p>
                <w:p w:rsidR="001B3A41" w:rsidRDefault="001B3A41" w:rsidP="00C53448">
                  <w:pPr>
                    <w:rPr>
                      <w:sz w:val="20"/>
                    </w:rPr>
                  </w:pPr>
                  <w:r w:rsidRPr="00C53448">
                    <w:rPr>
                      <w:sz w:val="20"/>
                    </w:rPr>
                    <w:t>Oct 4</w:t>
                  </w:r>
                </w:p>
                <w:p w:rsidR="001B3A41" w:rsidRDefault="001B3A41" w:rsidP="00C53448">
                  <w:pPr>
                    <w:rPr>
                      <w:sz w:val="20"/>
                    </w:rPr>
                  </w:pPr>
                  <w:r>
                    <w:rPr>
                      <w:sz w:val="20"/>
                    </w:rPr>
                    <w:t xml:space="preserve">-Discuss Debate </w:t>
                  </w:r>
                </w:p>
                <w:p w:rsidR="001B3A41" w:rsidRPr="00C53448" w:rsidRDefault="001B3A41" w:rsidP="00C53448">
                  <w:pPr>
                    <w:rPr>
                      <w:sz w:val="20"/>
                    </w:rPr>
                  </w:pPr>
                  <w:r>
                    <w:rPr>
                      <w:sz w:val="20"/>
                    </w:rPr>
                    <w:t xml:space="preserve">-T-Chart on board </w:t>
                  </w:r>
                </w:p>
                <w:p w:rsidR="001B3A41" w:rsidRPr="00505802" w:rsidRDefault="001B3A41" w:rsidP="007C555E">
                  <w:pPr>
                    <w:rPr>
                      <w:sz w:val="20"/>
                    </w:rPr>
                  </w:pPr>
                  <w:r>
                    <w:rPr>
                      <w:sz w:val="20"/>
                    </w:rPr>
                    <w:t xml:space="preserve">-Power Point on Ch 8 on Madison </w:t>
                  </w:r>
                </w:p>
                <w:p w:rsidR="001B3A41" w:rsidRPr="00505802" w:rsidRDefault="001B3A41" w:rsidP="007C555E">
                  <w:pPr>
                    <w:rPr>
                      <w:sz w:val="20"/>
                    </w:rPr>
                  </w:pPr>
                  <w:r>
                    <w:rPr>
                      <w:sz w:val="20"/>
                    </w:rPr>
                    <w:t>-Madison</w:t>
                  </w:r>
                  <w:r w:rsidRPr="00505802">
                    <w:rPr>
                      <w:sz w:val="20"/>
                    </w:rPr>
                    <w:t xml:space="preserve"> President video</w:t>
                  </w:r>
                </w:p>
                <w:p w:rsidR="001B3A41" w:rsidRPr="00C53448" w:rsidRDefault="001B3A41" w:rsidP="00C53448">
                  <w:pPr>
                    <w:rPr>
                      <w:sz w:val="20"/>
                    </w:rPr>
                  </w:pPr>
                </w:p>
                <w:p w:rsidR="001B3A41" w:rsidRPr="00C53448" w:rsidRDefault="001B3A41" w:rsidP="00C53448">
                  <w:pPr>
                    <w:rPr>
                      <w:sz w:val="20"/>
                    </w:rPr>
                  </w:pPr>
                  <w:r w:rsidRPr="00C53448">
                    <w:rPr>
                      <w:sz w:val="20"/>
                    </w:rPr>
                    <w:t>Oct 5</w:t>
                  </w:r>
                </w:p>
                <w:p w:rsidR="001B3A41" w:rsidRDefault="001B3A41" w:rsidP="007C555E">
                  <w:pPr>
                    <w:rPr>
                      <w:sz w:val="20"/>
                    </w:rPr>
                  </w:pPr>
                  <w:r w:rsidRPr="00505802">
                    <w:rPr>
                      <w:sz w:val="20"/>
                    </w:rPr>
                    <w:t>-Power Point on Ch 9 (Monroe Presidency)</w:t>
                  </w:r>
                </w:p>
                <w:p w:rsidR="001B3A41" w:rsidRDefault="001B3A41" w:rsidP="007C555E">
                  <w:pPr>
                    <w:rPr>
                      <w:sz w:val="20"/>
                    </w:rPr>
                  </w:pPr>
                  <w:r>
                    <w:rPr>
                      <w:sz w:val="20"/>
                    </w:rPr>
                    <w:t>-HW Foreign Policy W.S. (Writing assignment on the back page of Foreign Policy W.S</w:t>
                  </w:r>
                  <w:proofErr w:type="gramStart"/>
                  <w:r>
                    <w:rPr>
                      <w:sz w:val="20"/>
                    </w:rPr>
                    <w:t>. )</w:t>
                  </w:r>
                  <w:proofErr w:type="gramEnd"/>
                </w:p>
                <w:p w:rsidR="001B3A41" w:rsidRPr="00C53448" w:rsidRDefault="001B3A41" w:rsidP="00C53448">
                  <w:pPr>
                    <w:rPr>
                      <w:sz w:val="20"/>
                    </w:rPr>
                  </w:pPr>
                </w:p>
                <w:p w:rsidR="001B3A41" w:rsidRPr="00C53448" w:rsidRDefault="001B3A41" w:rsidP="00C53448">
                  <w:pPr>
                    <w:rPr>
                      <w:sz w:val="20"/>
                    </w:rPr>
                  </w:pPr>
                  <w:r w:rsidRPr="00C53448">
                    <w:rPr>
                      <w:sz w:val="20"/>
                    </w:rPr>
                    <w:t>Oct 8</w:t>
                  </w:r>
                </w:p>
                <w:p w:rsidR="001B3A41" w:rsidRPr="009E5BA1" w:rsidRDefault="001B3A41" w:rsidP="00C53448">
                  <w:pPr>
                    <w:rPr>
                      <w:b/>
                      <w:sz w:val="20"/>
                    </w:rPr>
                  </w:pPr>
                  <w:r w:rsidRPr="009E5BA1">
                    <w:rPr>
                      <w:b/>
                      <w:sz w:val="20"/>
                    </w:rPr>
                    <w:t>-Columbus Day OFF</w:t>
                  </w:r>
                </w:p>
                <w:p w:rsidR="001B3A41" w:rsidRPr="00C53448" w:rsidRDefault="001B3A41" w:rsidP="00C53448">
                  <w:pPr>
                    <w:rPr>
                      <w:sz w:val="20"/>
                    </w:rPr>
                  </w:pPr>
                </w:p>
                <w:p w:rsidR="001B3A41" w:rsidRDefault="001B3A41" w:rsidP="00C53448">
                  <w:pPr>
                    <w:rPr>
                      <w:sz w:val="20"/>
                    </w:rPr>
                  </w:pPr>
                  <w:r w:rsidRPr="00C53448">
                    <w:rPr>
                      <w:sz w:val="20"/>
                    </w:rPr>
                    <w:t>Oct 9</w:t>
                  </w:r>
                </w:p>
                <w:p w:rsidR="001B3A41" w:rsidRDefault="001B3A41" w:rsidP="00290EA2">
                  <w:pPr>
                    <w:rPr>
                      <w:sz w:val="20"/>
                    </w:rPr>
                  </w:pPr>
                  <w:r w:rsidRPr="00505802">
                    <w:rPr>
                      <w:sz w:val="20"/>
                    </w:rPr>
                    <w:t>-George Washington v. John Adams v. Thomas Jefferson (Who was more of a critical part in our Nations history when it comes to the development of our federal government) group work/chalk talk</w:t>
                  </w:r>
                </w:p>
                <w:p w:rsidR="001B3A41" w:rsidRPr="00C53448" w:rsidRDefault="001B3A41" w:rsidP="00DC0BBE">
                  <w:pPr>
                    <w:rPr>
                      <w:sz w:val="20"/>
                    </w:rPr>
                  </w:pPr>
                  <w:r>
                    <w:rPr>
                      <w:sz w:val="20"/>
                    </w:rPr>
                    <w:t>-Power Point on Ch 9 (last four slides)</w:t>
                  </w:r>
                </w:p>
                <w:p w:rsidR="001B3A41" w:rsidRPr="00C53448" w:rsidRDefault="001B3A41" w:rsidP="00C53448">
                  <w:pPr>
                    <w:rPr>
                      <w:sz w:val="20"/>
                    </w:rPr>
                  </w:pPr>
                </w:p>
                <w:p w:rsidR="001B3A41" w:rsidRDefault="001B3A41" w:rsidP="00C53448">
                  <w:pPr>
                    <w:rPr>
                      <w:sz w:val="20"/>
                    </w:rPr>
                  </w:pPr>
                  <w:r w:rsidRPr="00C53448">
                    <w:rPr>
                      <w:sz w:val="20"/>
                    </w:rPr>
                    <w:t>Oct 10</w:t>
                  </w:r>
                </w:p>
                <w:p w:rsidR="001B3A41" w:rsidRDefault="001B3A41" w:rsidP="00290EA2">
                  <w:pPr>
                    <w:rPr>
                      <w:sz w:val="20"/>
                    </w:rPr>
                  </w:pPr>
                  <w:r>
                    <w:rPr>
                      <w:sz w:val="20"/>
                    </w:rPr>
                    <w:t>-Major Supreme Court Cases from the era W.S. (computer lab)</w:t>
                  </w:r>
                </w:p>
                <w:p w:rsidR="001B3A41" w:rsidRPr="00505802" w:rsidRDefault="001B3A41" w:rsidP="00DC0BBE">
                  <w:pPr>
                    <w:rPr>
                      <w:sz w:val="20"/>
                    </w:rPr>
                  </w:pPr>
                  <w:r w:rsidRPr="00505802">
                    <w:rPr>
                      <w:sz w:val="20"/>
                    </w:rPr>
                    <w:t xml:space="preserve">-Ch 8-9 Quiz </w:t>
                  </w:r>
                </w:p>
                <w:p w:rsidR="001B3A41" w:rsidRPr="00505802" w:rsidRDefault="001B3A41" w:rsidP="00DC0BBE">
                  <w:pPr>
                    <w:rPr>
                      <w:sz w:val="20"/>
                    </w:rPr>
                  </w:pPr>
                  <w:r w:rsidRPr="00505802">
                    <w:rPr>
                      <w:sz w:val="20"/>
                    </w:rPr>
                    <w:t>-Go over in class</w:t>
                  </w:r>
                </w:p>
                <w:p w:rsidR="001B3A41" w:rsidRPr="00C53448" w:rsidRDefault="001B3A41" w:rsidP="00C53448">
                  <w:pPr>
                    <w:rPr>
                      <w:sz w:val="20"/>
                    </w:rPr>
                  </w:pPr>
                </w:p>
                <w:p w:rsidR="001B3A41" w:rsidRDefault="001B3A41" w:rsidP="00C53448">
                  <w:pPr>
                    <w:rPr>
                      <w:sz w:val="20"/>
                    </w:rPr>
                  </w:pPr>
                  <w:r w:rsidRPr="00C53448">
                    <w:rPr>
                      <w:sz w:val="20"/>
                    </w:rPr>
                    <w:t>Oct 11</w:t>
                  </w:r>
                </w:p>
                <w:p w:rsidR="001B3A41" w:rsidRPr="00C53448" w:rsidRDefault="001B3A41" w:rsidP="00C53448">
                  <w:pPr>
                    <w:rPr>
                      <w:sz w:val="20"/>
                    </w:rPr>
                  </w:pPr>
                  <w:r>
                    <w:rPr>
                      <w:sz w:val="20"/>
                    </w:rPr>
                    <w:t>-Review for Unit 2 Exam</w:t>
                  </w:r>
                </w:p>
                <w:p w:rsidR="001B3A41" w:rsidRDefault="001B3A41" w:rsidP="00DC0BBE">
                  <w:pPr>
                    <w:rPr>
                      <w:sz w:val="20"/>
                    </w:rPr>
                  </w:pPr>
                  <w:r>
                    <w:rPr>
                      <w:sz w:val="20"/>
                    </w:rPr>
                    <w:t xml:space="preserve">-Pass out two possible choices for FRQ </w:t>
                  </w:r>
                </w:p>
                <w:p w:rsidR="001B3A41" w:rsidRPr="00C53448" w:rsidRDefault="001B3A41" w:rsidP="00C53448">
                  <w:pPr>
                    <w:rPr>
                      <w:sz w:val="20"/>
                    </w:rPr>
                  </w:pPr>
                </w:p>
                <w:p w:rsidR="001B3A41" w:rsidRPr="00C53448" w:rsidRDefault="001B3A41" w:rsidP="00C53448">
                  <w:pPr>
                    <w:rPr>
                      <w:sz w:val="20"/>
                    </w:rPr>
                  </w:pPr>
                  <w:r w:rsidRPr="00C53448">
                    <w:rPr>
                      <w:sz w:val="20"/>
                    </w:rPr>
                    <w:t>Oct 12</w:t>
                  </w:r>
                </w:p>
                <w:p w:rsidR="001B3A41" w:rsidRPr="00505802" w:rsidRDefault="001B3A41" w:rsidP="006C2CF6">
                  <w:pPr>
                    <w:rPr>
                      <w:sz w:val="20"/>
                    </w:rPr>
                  </w:pPr>
                  <w:proofErr w:type="gramStart"/>
                  <w:r w:rsidRPr="00505802">
                    <w:rPr>
                      <w:sz w:val="20"/>
                    </w:rPr>
                    <w:t>Unit 2 Exam M.C.</w:t>
                  </w:r>
                  <w:proofErr w:type="gramEnd"/>
                </w:p>
                <w:p w:rsidR="001B3A41" w:rsidRDefault="001B3A41"/>
              </w:txbxContent>
            </v:textbox>
            <w10:wrap type="tight"/>
          </v:shape>
        </w:pict>
      </w:r>
      <w:r>
        <w:rPr>
          <w:noProof/>
        </w:rPr>
        <w:pict>
          <v:shape id="_x0000_s1038" type="#_x0000_t202" style="position:absolute;margin-left:-71.65pt;margin-top:-18pt;width:269.65pt;height:665.6pt;z-index:251664384;mso-wrap-edited:f;mso-position-horizontal:absolute;mso-position-vertical:absolute" wrapcoords="0 0 21600 0 21600 21600 0 21600 0 0" filled="f" strokecolor="black [3213]">
            <v:fill o:detectmouseclick="t"/>
            <v:textbox inset=",7.2pt,,7.2pt">
              <w:txbxContent>
                <w:p w:rsidR="001B3A41" w:rsidRDefault="001B3A41">
                  <w:pPr>
                    <w:rPr>
                      <w:sz w:val="20"/>
                    </w:rPr>
                  </w:pPr>
                  <w:r w:rsidRPr="00C53448">
                    <w:rPr>
                      <w:sz w:val="20"/>
                    </w:rPr>
                    <w:t>Oct 1</w:t>
                  </w:r>
                </w:p>
                <w:p w:rsidR="001B3A41" w:rsidRDefault="001B3A41">
                  <w:pPr>
                    <w:rPr>
                      <w:sz w:val="20"/>
                    </w:rPr>
                  </w:pPr>
                  <w:r w:rsidRPr="009A35CC">
                    <w:rPr>
                      <w:sz w:val="20"/>
                    </w:rPr>
                    <w:t>-Go over Electoral College</w:t>
                  </w:r>
                  <w:r>
                    <w:rPr>
                      <w:sz w:val="20"/>
                    </w:rPr>
                    <w:t xml:space="preserve"> (via website)</w:t>
                  </w:r>
                </w:p>
                <w:p w:rsidR="001B3A41" w:rsidRDefault="001B3A41">
                  <w:pPr>
                    <w:rPr>
                      <w:sz w:val="20"/>
                    </w:rPr>
                  </w:pPr>
                  <w:r>
                    <w:rPr>
                      <w:sz w:val="20"/>
                    </w:rPr>
                    <w:t>-Go over Article 3</w:t>
                  </w:r>
                </w:p>
                <w:p w:rsidR="001B3A41" w:rsidRPr="00C53448" w:rsidRDefault="001B3A41">
                  <w:pPr>
                    <w:rPr>
                      <w:sz w:val="20"/>
                    </w:rPr>
                  </w:pPr>
                  <w:r>
                    <w:rPr>
                      <w:sz w:val="20"/>
                    </w:rPr>
                    <w:t xml:space="preserve">-Check and Balances video </w:t>
                  </w:r>
                </w:p>
                <w:p w:rsidR="001B3A41" w:rsidRPr="00C53448" w:rsidRDefault="001B3A41">
                  <w:pPr>
                    <w:rPr>
                      <w:sz w:val="20"/>
                    </w:rPr>
                  </w:pPr>
                </w:p>
                <w:p w:rsidR="001B3A41" w:rsidRDefault="001B3A41">
                  <w:pPr>
                    <w:rPr>
                      <w:sz w:val="20"/>
                    </w:rPr>
                  </w:pPr>
                  <w:r w:rsidRPr="00C53448">
                    <w:rPr>
                      <w:sz w:val="20"/>
                    </w:rPr>
                    <w:t>Oct 2</w:t>
                  </w:r>
                </w:p>
                <w:p w:rsidR="001B3A41" w:rsidRDefault="001B3A41" w:rsidP="00B43991">
                  <w:pPr>
                    <w:rPr>
                      <w:sz w:val="20"/>
                    </w:rPr>
                  </w:pPr>
                  <w:r>
                    <w:rPr>
                      <w:sz w:val="20"/>
                    </w:rPr>
                    <w:t>-Amendment W.S.</w:t>
                  </w:r>
                </w:p>
                <w:p w:rsidR="001B3A41" w:rsidRDefault="001B3A41" w:rsidP="00B43991">
                  <w:pPr>
                    <w:rPr>
                      <w:sz w:val="20"/>
                    </w:rPr>
                  </w:pPr>
                  <w:r>
                    <w:rPr>
                      <w:sz w:val="20"/>
                    </w:rPr>
                    <w:t>-Go over Amendment W.S.</w:t>
                  </w:r>
                </w:p>
                <w:p w:rsidR="001B3A41" w:rsidRPr="00C53448" w:rsidRDefault="001B3A41">
                  <w:pPr>
                    <w:rPr>
                      <w:sz w:val="20"/>
                    </w:rPr>
                  </w:pPr>
                  <w:r>
                    <w:rPr>
                      <w:sz w:val="20"/>
                    </w:rPr>
                    <w:t>-HW W.S. Articles 4-7</w:t>
                  </w:r>
                </w:p>
                <w:p w:rsidR="001B3A41" w:rsidRPr="00C53448" w:rsidRDefault="001B3A41">
                  <w:pPr>
                    <w:rPr>
                      <w:sz w:val="20"/>
                    </w:rPr>
                  </w:pPr>
                </w:p>
                <w:p w:rsidR="001B3A41" w:rsidRDefault="001B3A41">
                  <w:pPr>
                    <w:rPr>
                      <w:sz w:val="20"/>
                    </w:rPr>
                  </w:pPr>
                  <w:r w:rsidRPr="00C53448">
                    <w:rPr>
                      <w:sz w:val="20"/>
                    </w:rPr>
                    <w:t>Oct 3</w:t>
                  </w:r>
                </w:p>
                <w:p w:rsidR="001B3A41" w:rsidRPr="008A0771" w:rsidRDefault="001B3A41" w:rsidP="005A3D78">
                  <w:pPr>
                    <w:rPr>
                      <w:sz w:val="20"/>
                    </w:rPr>
                  </w:pPr>
                  <w:r>
                    <w:rPr>
                      <w:sz w:val="20"/>
                    </w:rPr>
                    <w:t>-Watch “one man changes the Constitution”</w:t>
                  </w:r>
                </w:p>
                <w:p w:rsidR="001B3A41" w:rsidRDefault="001B3A41" w:rsidP="003552BB">
                  <w:pPr>
                    <w:rPr>
                      <w:sz w:val="20"/>
                    </w:rPr>
                  </w:pPr>
                  <w:r>
                    <w:rPr>
                      <w:sz w:val="20"/>
                    </w:rPr>
                    <w:t xml:space="preserve">-St </w:t>
                  </w:r>
                  <w:proofErr w:type="spellStart"/>
                  <w:r>
                    <w:rPr>
                      <w:sz w:val="20"/>
                    </w:rPr>
                    <w:t>Viator</w:t>
                  </w:r>
                  <w:proofErr w:type="spellEnd"/>
                  <w:r>
                    <w:rPr>
                      <w:sz w:val="20"/>
                    </w:rPr>
                    <w:t xml:space="preserve"> case (HW Thesis and T-Chart)</w:t>
                  </w:r>
                </w:p>
                <w:p w:rsidR="001B3A41" w:rsidRPr="00C53448" w:rsidRDefault="001B3A41">
                  <w:pPr>
                    <w:rPr>
                      <w:sz w:val="20"/>
                    </w:rPr>
                  </w:pPr>
                </w:p>
                <w:p w:rsidR="001B3A41" w:rsidRDefault="001B3A41">
                  <w:pPr>
                    <w:rPr>
                      <w:sz w:val="20"/>
                    </w:rPr>
                  </w:pPr>
                  <w:r w:rsidRPr="00C53448">
                    <w:rPr>
                      <w:sz w:val="20"/>
                    </w:rPr>
                    <w:t>Oct 4</w:t>
                  </w:r>
                </w:p>
                <w:p w:rsidR="001B3A41" w:rsidRDefault="001B3A41">
                  <w:pPr>
                    <w:rPr>
                      <w:sz w:val="20"/>
                    </w:rPr>
                  </w:pPr>
                  <w:r>
                    <w:rPr>
                      <w:sz w:val="20"/>
                    </w:rPr>
                    <w:t>-Discuss HW</w:t>
                  </w:r>
                </w:p>
                <w:p w:rsidR="001B3A41" w:rsidRDefault="001B3A41" w:rsidP="00956711">
                  <w:pPr>
                    <w:rPr>
                      <w:sz w:val="20"/>
                    </w:rPr>
                  </w:pPr>
                  <w:r>
                    <w:rPr>
                      <w:sz w:val="20"/>
                    </w:rPr>
                    <w:t xml:space="preserve">-TLO v. NJ (in groups) tell me who side you believe in “TLO or NJ” and cite specific examples </w:t>
                  </w:r>
                </w:p>
                <w:p w:rsidR="001B3A41" w:rsidRPr="00C53448" w:rsidRDefault="001B3A41">
                  <w:pPr>
                    <w:rPr>
                      <w:sz w:val="20"/>
                    </w:rPr>
                  </w:pPr>
                </w:p>
                <w:p w:rsidR="001B3A41" w:rsidRDefault="001B3A41">
                  <w:pPr>
                    <w:rPr>
                      <w:sz w:val="20"/>
                    </w:rPr>
                  </w:pPr>
                  <w:r w:rsidRPr="00C53448">
                    <w:rPr>
                      <w:sz w:val="20"/>
                    </w:rPr>
                    <w:t>Oct 5</w:t>
                  </w:r>
                </w:p>
                <w:p w:rsidR="001B3A41" w:rsidRDefault="001B3A41" w:rsidP="00276803">
                  <w:pPr>
                    <w:rPr>
                      <w:sz w:val="20"/>
                    </w:rPr>
                  </w:pPr>
                  <w:r>
                    <w:rPr>
                      <w:sz w:val="20"/>
                    </w:rPr>
                    <w:t xml:space="preserve">-Scavenger hunt part 1 for use on test (timed) </w:t>
                  </w:r>
                </w:p>
                <w:p w:rsidR="001B3A41" w:rsidRPr="00C53448" w:rsidRDefault="001B3A41" w:rsidP="00276803">
                  <w:pPr>
                    <w:rPr>
                      <w:sz w:val="20"/>
                    </w:rPr>
                  </w:pPr>
                  <w:r w:rsidRPr="00505802">
                    <w:rPr>
                      <w:sz w:val="20"/>
                    </w:rPr>
                    <w:t>-Chart on numbers</w:t>
                  </w:r>
                  <w:r>
                    <w:rPr>
                      <w:sz w:val="20"/>
                    </w:rPr>
                    <w:t xml:space="preserve">/questions (make it into scavenger hunt) – extra credit for team that wins and is the most accurate </w:t>
                  </w:r>
                </w:p>
                <w:p w:rsidR="001B3A41" w:rsidRPr="00C53448" w:rsidRDefault="001B3A41">
                  <w:pPr>
                    <w:rPr>
                      <w:sz w:val="20"/>
                    </w:rPr>
                  </w:pPr>
                </w:p>
                <w:p w:rsidR="001B3A41" w:rsidRPr="00C53448" w:rsidRDefault="001B3A41">
                  <w:pPr>
                    <w:rPr>
                      <w:sz w:val="20"/>
                    </w:rPr>
                  </w:pPr>
                  <w:r w:rsidRPr="00C53448">
                    <w:rPr>
                      <w:sz w:val="20"/>
                    </w:rPr>
                    <w:t>Oct 8</w:t>
                  </w:r>
                </w:p>
                <w:p w:rsidR="001B3A41" w:rsidRPr="009E5BA1" w:rsidRDefault="001B3A41" w:rsidP="00C53448">
                  <w:pPr>
                    <w:rPr>
                      <w:b/>
                      <w:sz w:val="20"/>
                    </w:rPr>
                  </w:pPr>
                  <w:r w:rsidRPr="009E5BA1">
                    <w:rPr>
                      <w:b/>
                      <w:sz w:val="20"/>
                    </w:rPr>
                    <w:t>-Columbus Day OFF</w:t>
                  </w:r>
                </w:p>
                <w:p w:rsidR="001B3A41" w:rsidRPr="00C53448" w:rsidRDefault="001B3A41">
                  <w:pPr>
                    <w:rPr>
                      <w:sz w:val="20"/>
                    </w:rPr>
                  </w:pPr>
                </w:p>
                <w:p w:rsidR="001B3A41" w:rsidRDefault="001B3A41">
                  <w:pPr>
                    <w:rPr>
                      <w:sz w:val="20"/>
                    </w:rPr>
                  </w:pPr>
                  <w:r w:rsidRPr="00C53448">
                    <w:rPr>
                      <w:sz w:val="20"/>
                    </w:rPr>
                    <w:t>Oct 9</w:t>
                  </w:r>
                </w:p>
                <w:p w:rsidR="001B3A41" w:rsidRDefault="001B3A41" w:rsidP="00D7771C">
                  <w:pPr>
                    <w:rPr>
                      <w:sz w:val="20"/>
                    </w:rPr>
                  </w:pPr>
                  <w:r>
                    <w:rPr>
                      <w:sz w:val="20"/>
                    </w:rPr>
                    <w:t xml:space="preserve">-Name that Amendment </w:t>
                  </w:r>
                </w:p>
                <w:p w:rsidR="001B3A41" w:rsidRDefault="001B3A41" w:rsidP="00D7771C">
                  <w:pPr>
                    <w:rPr>
                      <w:sz w:val="20"/>
                    </w:rPr>
                  </w:pPr>
                  <w:r>
                    <w:rPr>
                      <w:sz w:val="20"/>
                    </w:rPr>
                    <w:t>-Scavenger hunt part 2 for use on test (timed)</w:t>
                  </w:r>
                </w:p>
                <w:p w:rsidR="001B3A41" w:rsidRPr="00C53448" w:rsidRDefault="001B3A41">
                  <w:pPr>
                    <w:rPr>
                      <w:sz w:val="20"/>
                    </w:rPr>
                  </w:pPr>
                </w:p>
                <w:p w:rsidR="001B3A41" w:rsidRPr="00C53448" w:rsidRDefault="001B3A41">
                  <w:pPr>
                    <w:rPr>
                      <w:sz w:val="20"/>
                    </w:rPr>
                  </w:pPr>
                  <w:r w:rsidRPr="00C53448">
                    <w:rPr>
                      <w:sz w:val="20"/>
                    </w:rPr>
                    <w:t>Oct 10</w:t>
                  </w:r>
                </w:p>
                <w:p w:rsidR="001B3A41" w:rsidRDefault="001B3A41">
                  <w:pPr>
                    <w:rPr>
                      <w:sz w:val="20"/>
                    </w:rPr>
                  </w:pPr>
                  <w:r>
                    <w:rPr>
                      <w:sz w:val="20"/>
                    </w:rPr>
                    <w:t>-Computer Lab games for review</w:t>
                  </w:r>
                </w:p>
                <w:p w:rsidR="001B3A41" w:rsidRDefault="001B3A41">
                  <w:pPr>
                    <w:rPr>
                      <w:sz w:val="20"/>
                    </w:rPr>
                  </w:pPr>
                  <w:hyperlink r:id="rId5" w:history="1">
                    <w:r w:rsidRPr="0025546B">
                      <w:rPr>
                        <w:rStyle w:val="Hyperlink"/>
                        <w:sz w:val="20"/>
                      </w:rPr>
                      <w:t>http://www.texaslre.org/games.html</w:t>
                    </w:r>
                  </w:hyperlink>
                  <w:r>
                    <w:rPr>
                      <w:sz w:val="20"/>
                    </w:rPr>
                    <w:t xml:space="preserve"> </w:t>
                  </w:r>
                </w:p>
                <w:p w:rsidR="001B3A41" w:rsidRPr="00C53448" w:rsidRDefault="001B3A41">
                  <w:pPr>
                    <w:rPr>
                      <w:sz w:val="20"/>
                    </w:rPr>
                  </w:pPr>
                </w:p>
                <w:p w:rsidR="001B3A41" w:rsidRPr="00C53448" w:rsidRDefault="001B3A41">
                  <w:pPr>
                    <w:rPr>
                      <w:sz w:val="20"/>
                    </w:rPr>
                  </w:pPr>
                  <w:r w:rsidRPr="00C53448">
                    <w:rPr>
                      <w:sz w:val="20"/>
                    </w:rPr>
                    <w:t>Oct 11</w:t>
                  </w:r>
                </w:p>
                <w:p w:rsidR="001B3A41" w:rsidRDefault="001B3A41">
                  <w:pPr>
                    <w:rPr>
                      <w:sz w:val="20"/>
                    </w:rPr>
                  </w:pPr>
                  <w:r>
                    <w:rPr>
                      <w:sz w:val="20"/>
                    </w:rPr>
                    <w:t>-Constitution Test Part 1 (1-40)</w:t>
                  </w:r>
                </w:p>
                <w:p w:rsidR="001B3A41" w:rsidRPr="00C53448" w:rsidRDefault="001B3A41">
                  <w:pPr>
                    <w:rPr>
                      <w:sz w:val="20"/>
                    </w:rPr>
                  </w:pPr>
                </w:p>
                <w:p w:rsidR="001B3A41" w:rsidRDefault="001B3A41">
                  <w:pPr>
                    <w:rPr>
                      <w:sz w:val="20"/>
                    </w:rPr>
                  </w:pPr>
                  <w:r w:rsidRPr="00C53448">
                    <w:rPr>
                      <w:sz w:val="20"/>
                    </w:rPr>
                    <w:t>Oct 12</w:t>
                  </w:r>
                </w:p>
                <w:p w:rsidR="001B3A41" w:rsidRDefault="001B3A41">
                  <w:pPr>
                    <w:rPr>
                      <w:sz w:val="20"/>
                    </w:rPr>
                  </w:pPr>
                  <w:r>
                    <w:rPr>
                      <w:sz w:val="20"/>
                    </w:rPr>
                    <w:t>-Constitution Part 2 (41-80)</w:t>
                  </w:r>
                </w:p>
                <w:p w:rsidR="001B3A41" w:rsidRDefault="001B3A41">
                  <w:pPr>
                    <w:rPr>
                      <w:sz w:val="20"/>
                    </w:rPr>
                  </w:pPr>
                  <w:r>
                    <w:rPr>
                      <w:sz w:val="20"/>
                    </w:rPr>
                    <w:t xml:space="preserve">-Go over Constitution </w:t>
                  </w:r>
                </w:p>
                <w:p w:rsidR="001B3A41" w:rsidRDefault="001B3A41">
                  <w:pPr>
                    <w:rPr>
                      <w:sz w:val="20"/>
                    </w:rPr>
                  </w:pPr>
                  <w:r>
                    <w:rPr>
                      <w:sz w:val="20"/>
                    </w:rPr>
                    <w:t>387503134 confirmation #</w:t>
                  </w:r>
                </w:p>
              </w:txbxContent>
            </v:textbox>
            <w10:wrap type="tight"/>
          </v:shape>
        </w:pict>
      </w:r>
    </w:p>
    <w:p w:rsidR="009B7453" w:rsidRDefault="004A50BB">
      <w:r>
        <w:rPr>
          <w:noProof/>
        </w:rPr>
        <w:pict>
          <v:shape id="_x0000_s1043" type="#_x0000_t202" style="position:absolute;margin-left:-1in;margin-top:-36pt;width:287.6pt;height:683.6pt;z-index:251666432;mso-wrap-edited:f;mso-position-horizontal:absolute;mso-position-vertical:absolute" wrapcoords="0 0 21600 0 21600 21600 0 21600 0 0" filled="f" strokecolor="black [3213]">
            <v:fill o:detectmouseclick="t"/>
            <v:textbox inset=",7.2pt,,7.2pt">
              <w:txbxContent>
                <w:p w:rsidR="001B3A41" w:rsidRPr="00FA279B" w:rsidRDefault="001B3A41">
                  <w:pPr>
                    <w:rPr>
                      <w:sz w:val="20"/>
                    </w:rPr>
                  </w:pPr>
                  <w:r>
                    <w:rPr>
                      <w:sz w:val="20"/>
                    </w:rPr>
                    <w:t>Oct 15</w:t>
                  </w:r>
                </w:p>
                <w:p w:rsidR="001B3A41" w:rsidRDefault="001B3A41" w:rsidP="003B53B0">
                  <w:pPr>
                    <w:rPr>
                      <w:sz w:val="20"/>
                    </w:rPr>
                  </w:pPr>
                  <w:r>
                    <w:rPr>
                      <w:sz w:val="20"/>
                    </w:rPr>
                    <w:t xml:space="preserve">-Go over Constitution </w:t>
                  </w:r>
                </w:p>
                <w:p w:rsidR="001B3A41" w:rsidRPr="00505802" w:rsidRDefault="001B3A41" w:rsidP="00821510">
                  <w:pPr>
                    <w:rPr>
                      <w:sz w:val="20"/>
                    </w:rPr>
                  </w:pPr>
                  <w:r>
                    <w:rPr>
                      <w:sz w:val="20"/>
                    </w:rPr>
                    <w:t>-Pass out Presidential Rankings W.S.</w:t>
                  </w:r>
                </w:p>
                <w:p w:rsidR="001B3A41" w:rsidRDefault="001B3A41" w:rsidP="00821510">
                  <w:pPr>
                    <w:rPr>
                      <w:sz w:val="20"/>
                    </w:rPr>
                  </w:pPr>
                  <w:r>
                    <w:rPr>
                      <w:sz w:val="20"/>
                    </w:rPr>
                    <w:t xml:space="preserve">-Washington video </w:t>
                  </w:r>
                </w:p>
                <w:p w:rsidR="001B3A41" w:rsidRDefault="001B3A41">
                  <w:pPr>
                    <w:rPr>
                      <w:sz w:val="20"/>
                    </w:rPr>
                  </w:pPr>
                </w:p>
                <w:p w:rsidR="001B3A41" w:rsidRDefault="001B3A41">
                  <w:pPr>
                    <w:rPr>
                      <w:sz w:val="20"/>
                    </w:rPr>
                  </w:pPr>
                  <w:r w:rsidRPr="00FA279B">
                    <w:rPr>
                      <w:sz w:val="20"/>
                    </w:rPr>
                    <w:t>Oct 16</w:t>
                  </w:r>
                </w:p>
                <w:p w:rsidR="001B3A41" w:rsidRDefault="001B3A41" w:rsidP="00E84D8E">
                  <w:pPr>
                    <w:rPr>
                      <w:sz w:val="20"/>
                    </w:rPr>
                  </w:pPr>
                  <w:r w:rsidRPr="008970CF">
                    <w:rPr>
                      <w:sz w:val="20"/>
                    </w:rPr>
                    <w:t>-Discuss loose and strict interpretation of Constitution</w:t>
                  </w:r>
                </w:p>
                <w:p w:rsidR="001B3A41" w:rsidRDefault="001B3A41">
                  <w:pPr>
                    <w:rPr>
                      <w:sz w:val="20"/>
                    </w:rPr>
                  </w:pPr>
                  <w:r>
                    <w:rPr>
                      <w:sz w:val="20"/>
                    </w:rPr>
                    <w:t xml:space="preserve">-Ch 6 Sec 1 Power Point </w:t>
                  </w:r>
                </w:p>
                <w:p w:rsidR="001B3A41" w:rsidRDefault="001B3A41" w:rsidP="00E84D8E">
                  <w:pPr>
                    <w:rPr>
                      <w:sz w:val="20"/>
                    </w:rPr>
                  </w:pPr>
                  <w:r>
                    <w:rPr>
                      <w:sz w:val="20"/>
                    </w:rPr>
                    <w:t>-HW Ch 6 Sec 1 S.G. definitions (in class time)</w:t>
                  </w:r>
                </w:p>
                <w:p w:rsidR="001B3A41" w:rsidRDefault="001B3A41" w:rsidP="00E84D8E">
                  <w:pPr>
                    <w:rPr>
                      <w:sz w:val="20"/>
                    </w:rPr>
                  </w:pPr>
                  <w:hyperlink r:id="rId6" w:history="1">
                    <w:r w:rsidRPr="0025546B">
                      <w:rPr>
                        <w:rStyle w:val="Hyperlink"/>
                        <w:sz w:val="20"/>
                      </w:rPr>
                      <w:t>http://www.youtube.com/watch?v=WNFf7nMIGnE</w:t>
                    </w:r>
                  </w:hyperlink>
                  <w:r>
                    <w:rPr>
                      <w:sz w:val="20"/>
                    </w:rPr>
                    <w:t xml:space="preserve"> (Alexander Hamilton Rap)</w:t>
                  </w:r>
                </w:p>
                <w:p w:rsidR="001B3A41" w:rsidRPr="00FA279B" w:rsidRDefault="001B3A41">
                  <w:pPr>
                    <w:rPr>
                      <w:sz w:val="20"/>
                    </w:rPr>
                  </w:pPr>
                </w:p>
                <w:p w:rsidR="001B3A41" w:rsidRPr="00FA279B" w:rsidRDefault="001B3A41">
                  <w:pPr>
                    <w:rPr>
                      <w:sz w:val="20"/>
                    </w:rPr>
                  </w:pPr>
                  <w:r w:rsidRPr="00FA279B">
                    <w:rPr>
                      <w:sz w:val="20"/>
                    </w:rPr>
                    <w:t>Oct 17</w:t>
                  </w:r>
                </w:p>
                <w:p w:rsidR="001B3A41" w:rsidRPr="00CF17FC" w:rsidRDefault="001B3A41">
                  <w:pPr>
                    <w:rPr>
                      <w:b/>
                      <w:sz w:val="20"/>
                    </w:rPr>
                  </w:pPr>
                  <w:r w:rsidRPr="00CF17FC">
                    <w:rPr>
                      <w:b/>
                      <w:sz w:val="20"/>
                    </w:rPr>
                    <w:t xml:space="preserve">-Out of classroom </w:t>
                  </w:r>
                </w:p>
                <w:p w:rsidR="001B3A41" w:rsidRDefault="001B3A41">
                  <w:pPr>
                    <w:rPr>
                      <w:sz w:val="20"/>
                    </w:rPr>
                  </w:pPr>
                  <w:r>
                    <w:rPr>
                      <w:sz w:val="20"/>
                    </w:rPr>
                    <w:t>-Junior Guidance (1-4)</w:t>
                  </w:r>
                </w:p>
                <w:p w:rsidR="001B3A41" w:rsidRPr="00FA279B" w:rsidRDefault="001B3A41">
                  <w:pPr>
                    <w:rPr>
                      <w:sz w:val="20"/>
                    </w:rPr>
                  </w:pPr>
                </w:p>
                <w:p w:rsidR="001B3A41" w:rsidRPr="00FA279B" w:rsidRDefault="001B3A41">
                  <w:pPr>
                    <w:rPr>
                      <w:sz w:val="20"/>
                    </w:rPr>
                  </w:pPr>
                  <w:r w:rsidRPr="00FA279B">
                    <w:rPr>
                      <w:sz w:val="20"/>
                    </w:rPr>
                    <w:t>Oct 18</w:t>
                  </w:r>
                </w:p>
                <w:p w:rsidR="001B3A41" w:rsidRDefault="001B3A41">
                  <w:pPr>
                    <w:rPr>
                      <w:sz w:val="20"/>
                    </w:rPr>
                  </w:pPr>
                  <w:r>
                    <w:rPr>
                      <w:sz w:val="20"/>
                    </w:rPr>
                    <w:t>Junior Guidance (all day)</w:t>
                  </w:r>
                </w:p>
                <w:p w:rsidR="001B3A41" w:rsidRPr="00FA279B" w:rsidRDefault="001B3A41">
                  <w:pPr>
                    <w:rPr>
                      <w:sz w:val="20"/>
                    </w:rPr>
                  </w:pPr>
                </w:p>
                <w:p w:rsidR="001B3A41" w:rsidRDefault="001B3A41">
                  <w:pPr>
                    <w:rPr>
                      <w:sz w:val="20"/>
                    </w:rPr>
                  </w:pPr>
                  <w:r w:rsidRPr="00FA279B">
                    <w:rPr>
                      <w:sz w:val="20"/>
                    </w:rPr>
                    <w:t>Oct 19</w:t>
                  </w:r>
                </w:p>
                <w:p w:rsidR="001B3A41" w:rsidRDefault="001B3A41">
                  <w:pPr>
                    <w:rPr>
                      <w:sz w:val="20"/>
                    </w:rPr>
                  </w:pPr>
                  <w:r>
                    <w:rPr>
                      <w:sz w:val="20"/>
                    </w:rPr>
                    <w:t>-Go over MEL-Con with power point “what makes a great president”</w:t>
                  </w:r>
                </w:p>
                <w:p w:rsidR="001B3A41" w:rsidRDefault="001B3A41" w:rsidP="009D6A0B">
                  <w:pPr>
                    <w:rPr>
                      <w:sz w:val="20"/>
                    </w:rPr>
                  </w:pPr>
                  <w:r w:rsidRPr="008970CF">
                    <w:rPr>
                      <w:sz w:val="20"/>
                    </w:rPr>
                    <w:t>-Web-quest on “what makes a good president”</w:t>
                  </w:r>
                  <w:r>
                    <w:rPr>
                      <w:sz w:val="20"/>
                    </w:rPr>
                    <w:t xml:space="preserve"> (MEL-Con paragraph)/Due next Monday </w:t>
                  </w:r>
                </w:p>
                <w:p w:rsidR="001B3A41" w:rsidRPr="00FA279B" w:rsidRDefault="001B3A41">
                  <w:pPr>
                    <w:rPr>
                      <w:sz w:val="20"/>
                    </w:rPr>
                  </w:pPr>
                </w:p>
                <w:p w:rsidR="001B3A41" w:rsidRDefault="001B3A41">
                  <w:pPr>
                    <w:rPr>
                      <w:sz w:val="20"/>
                    </w:rPr>
                  </w:pPr>
                  <w:r w:rsidRPr="00FA279B">
                    <w:rPr>
                      <w:sz w:val="20"/>
                    </w:rPr>
                    <w:t>Oct 22</w:t>
                  </w:r>
                </w:p>
                <w:p w:rsidR="001B3A41" w:rsidRDefault="001B3A41">
                  <w:pPr>
                    <w:rPr>
                      <w:b/>
                      <w:sz w:val="20"/>
                    </w:rPr>
                  </w:pPr>
                  <w:r w:rsidRPr="009D4FB0">
                    <w:rPr>
                      <w:b/>
                      <w:sz w:val="20"/>
                    </w:rPr>
                    <w:t xml:space="preserve">-AFTER SCHOOL MEETING </w:t>
                  </w:r>
                  <w:r>
                    <w:rPr>
                      <w:b/>
                      <w:sz w:val="20"/>
                    </w:rPr>
                    <w:t>5:45</w:t>
                  </w:r>
                </w:p>
                <w:p w:rsidR="001B3A41" w:rsidRPr="009D6A0B" w:rsidRDefault="001B3A41">
                  <w:pPr>
                    <w:rPr>
                      <w:b/>
                      <w:sz w:val="20"/>
                    </w:rPr>
                  </w:pPr>
                  <w:r w:rsidRPr="008970CF">
                    <w:rPr>
                      <w:sz w:val="20"/>
                    </w:rPr>
                    <w:t>-Comparing Contrasting W.S. (Hamilton vs. Jefferson)</w:t>
                  </w:r>
                </w:p>
                <w:p w:rsidR="001B3A41" w:rsidRPr="00FA279B" w:rsidRDefault="001B3A41" w:rsidP="009D6A0B">
                  <w:pPr>
                    <w:rPr>
                      <w:sz w:val="20"/>
                    </w:rPr>
                  </w:pPr>
                  <w:r>
                    <w:rPr>
                      <w:sz w:val="20"/>
                    </w:rPr>
                    <w:t>-Ch 6 Sec 2-3 Power Point</w:t>
                  </w:r>
                </w:p>
                <w:p w:rsidR="001B3A41" w:rsidRPr="008970CF" w:rsidRDefault="001B3A41" w:rsidP="009D6A0B">
                  <w:pPr>
                    <w:rPr>
                      <w:sz w:val="20"/>
                    </w:rPr>
                  </w:pPr>
                  <w:r>
                    <w:rPr>
                      <w:sz w:val="20"/>
                    </w:rPr>
                    <w:t xml:space="preserve">-Adams </w:t>
                  </w:r>
                  <w:r w:rsidRPr="009D3B15">
                    <w:rPr>
                      <w:sz w:val="20"/>
                    </w:rPr>
                    <w:t>president video</w:t>
                  </w:r>
                </w:p>
                <w:p w:rsidR="001B3A41" w:rsidRPr="00FA279B" w:rsidRDefault="001B3A41">
                  <w:pPr>
                    <w:rPr>
                      <w:sz w:val="20"/>
                    </w:rPr>
                  </w:pPr>
                  <w:r>
                    <w:rPr>
                      <w:sz w:val="20"/>
                    </w:rPr>
                    <w:t>-HW definitions Ch 6 Sec 2 S.G.</w:t>
                  </w:r>
                </w:p>
                <w:p w:rsidR="001B3A41" w:rsidRPr="00FA279B" w:rsidRDefault="001B3A41">
                  <w:pPr>
                    <w:rPr>
                      <w:sz w:val="20"/>
                    </w:rPr>
                  </w:pPr>
                </w:p>
                <w:p w:rsidR="001B3A41" w:rsidRDefault="001B3A41">
                  <w:pPr>
                    <w:rPr>
                      <w:sz w:val="20"/>
                    </w:rPr>
                  </w:pPr>
                  <w:r w:rsidRPr="00FA279B">
                    <w:rPr>
                      <w:sz w:val="20"/>
                    </w:rPr>
                    <w:t>Oct 23</w:t>
                  </w:r>
                </w:p>
                <w:p w:rsidR="001B3A41" w:rsidRPr="00FA279B" w:rsidRDefault="001B3A41">
                  <w:pPr>
                    <w:rPr>
                      <w:sz w:val="20"/>
                    </w:rPr>
                  </w:pPr>
                  <w:r>
                    <w:rPr>
                      <w:sz w:val="20"/>
                    </w:rPr>
                    <w:t>-ACT reading on Election of 1796</w:t>
                  </w:r>
                </w:p>
                <w:p w:rsidR="001B3A41" w:rsidRDefault="001B3A41" w:rsidP="00061069">
                  <w:pPr>
                    <w:rPr>
                      <w:sz w:val="20"/>
                    </w:rPr>
                  </w:pPr>
                  <w:r>
                    <w:rPr>
                      <w:sz w:val="20"/>
                    </w:rPr>
                    <w:t>-</w:t>
                  </w:r>
                  <w:r w:rsidRPr="009D3B15">
                    <w:rPr>
                      <w:sz w:val="20"/>
                    </w:rPr>
                    <w:t>Jefferson president video</w:t>
                  </w:r>
                </w:p>
                <w:p w:rsidR="001B3A41" w:rsidRPr="009D3B15" w:rsidRDefault="001B3A41" w:rsidP="00061069">
                  <w:pPr>
                    <w:rPr>
                      <w:sz w:val="20"/>
                    </w:rPr>
                  </w:pPr>
                  <w:r w:rsidRPr="009D3B15">
                    <w:rPr>
                      <w:sz w:val="20"/>
                    </w:rPr>
                    <w:t>-HW Do chapter 6 Sec 3 in class (Louisiana Purchase)</w:t>
                  </w:r>
                </w:p>
                <w:p w:rsidR="001B3A41" w:rsidRPr="00FA279B" w:rsidRDefault="001B3A41">
                  <w:pPr>
                    <w:rPr>
                      <w:sz w:val="20"/>
                    </w:rPr>
                  </w:pPr>
                </w:p>
                <w:p w:rsidR="001B3A41" w:rsidRPr="00FA279B" w:rsidRDefault="001B3A41">
                  <w:pPr>
                    <w:rPr>
                      <w:sz w:val="20"/>
                    </w:rPr>
                  </w:pPr>
                  <w:r w:rsidRPr="00FA279B">
                    <w:rPr>
                      <w:sz w:val="20"/>
                    </w:rPr>
                    <w:t>Oct 24</w:t>
                  </w:r>
                </w:p>
                <w:p w:rsidR="001B3A41" w:rsidRDefault="001B3A41" w:rsidP="00061069">
                  <w:pPr>
                    <w:rPr>
                      <w:sz w:val="20"/>
                    </w:rPr>
                  </w:pPr>
                  <w:r w:rsidRPr="009D3B15">
                    <w:rPr>
                      <w:sz w:val="20"/>
                    </w:rPr>
                    <w:t>-Discuss HW</w:t>
                  </w:r>
                </w:p>
                <w:p w:rsidR="001B3A41" w:rsidRPr="009D3B15" w:rsidRDefault="001B3A41" w:rsidP="00061069">
                  <w:pPr>
                    <w:rPr>
                      <w:sz w:val="20"/>
                    </w:rPr>
                  </w:pPr>
                  <w:r w:rsidRPr="009D3B15">
                    <w:rPr>
                      <w:sz w:val="20"/>
                    </w:rPr>
                    <w:t>-The Journals of Lewis and Clark W.S.</w:t>
                  </w:r>
                </w:p>
                <w:p w:rsidR="001B3A41" w:rsidRPr="009D3B15" w:rsidRDefault="001B3A41" w:rsidP="00061069">
                  <w:pPr>
                    <w:rPr>
                      <w:sz w:val="20"/>
                    </w:rPr>
                  </w:pPr>
                  <w:r w:rsidRPr="009D3B15">
                    <w:rPr>
                      <w:sz w:val="20"/>
                    </w:rPr>
                    <w:t>-P.C. on “The Embargo Act-1807”</w:t>
                  </w:r>
                </w:p>
                <w:p w:rsidR="001B3A41" w:rsidRPr="00FA279B" w:rsidRDefault="001B3A41">
                  <w:pPr>
                    <w:rPr>
                      <w:sz w:val="20"/>
                    </w:rPr>
                  </w:pPr>
                </w:p>
                <w:p w:rsidR="001B3A41" w:rsidRDefault="001B3A41">
                  <w:pPr>
                    <w:rPr>
                      <w:sz w:val="20"/>
                    </w:rPr>
                  </w:pPr>
                  <w:r w:rsidRPr="00FA279B">
                    <w:rPr>
                      <w:sz w:val="20"/>
                    </w:rPr>
                    <w:t>Oct 25</w:t>
                  </w:r>
                </w:p>
                <w:p w:rsidR="001B3A41" w:rsidRPr="00FA279B" w:rsidRDefault="001B3A41">
                  <w:pPr>
                    <w:rPr>
                      <w:sz w:val="20"/>
                    </w:rPr>
                  </w:pPr>
                  <w:r>
                    <w:rPr>
                      <w:sz w:val="20"/>
                    </w:rPr>
                    <w:t>-Madison P</w:t>
                  </w:r>
                  <w:r w:rsidRPr="009D3B15">
                    <w:rPr>
                      <w:sz w:val="20"/>
                    </w:rPr>
                    <w:t xml:space="preserve">resident video </w:t>
                  </w:r>
                </w:p>
                <w:p w:rsidR="001B3A41" w:rsidRDefault="001B3A41" w:rsidP="00061069">
                  <w:pPr>
                    <w:rPr>
                      <w:sz w:val="20"/>
                    </w:rPr>
                  </w:pPr>
                  <w:r>
                    <w:rPr>
                      <w:sz w:val="20"/>
                    </w:rPr>
                    <w:t xml:space="preserve">-Power Point on Ch 6 Sec </w:t>
                  </w:r>
                  <w:r w:rsidRPr="009D3B15">
                    <w:rPr>
                      <w:sz w:val="20"/>
                    </w:rPr>
                    <w:t xml:space="preserve">4 </w:t>
                  </w:r>
                </w:p>
                <w:p w:rsidR="001B3A41" w:rsidRDefault="001B3A41" w:rsidP="00061069">
                  <w:pPr>
                    <w:rPr>
                      <w:sz w:val="20"/>
                    </w:rPr>
                  </w:pPr>
                  <w:r>
                    <w:rPr>
                      <w:sz w:val="20"/>
                    </w:rPr>
                    <w:t>-Monroe President video</w:t>
                  </w:r>
                </w:p>
                <w:p w:rsidR="001B3A41" w:rsidRPr="009D3B15" w:rsidRDefault="001B3A41" w:rsidP="00061069">
                  <w:pPr>
                    <w:rPr>
                      <w:sz w:val="20"/>
                    </w:rPr>
                  </w:pPr>
                  <w:r>
                    <w:rPr>
                      <w:sz w:val="20"/>
                    </w:rPr>
                    <w:t xml:space="preserve">-HW </w:t>
                  </w:r>
                  <w:r w:rsidRPr="009D3B15">
                    <w:rPr>
                      <w:sz w:val="20"/>
                    </w:rPr>
                    <w:t xml:space="preserve">Definitions </w:t>
                  </w:r>
                  <w:r>
                    <w:rPr>
                      <w:sz w:val="20"/>
                    </w:rPr>
                    <w:t>for Ch 6 Sec 4</w:t>
                  </w:r>
                </w:p>
                <w:p w:rsidR="001B3A41" w:rsidRPr="00FA279B" w:rsidRDefault="001B3A41">
                  <w:pPr>
                    <w:rPr>
                      <w:sz w:val="20"/>
                    </w:rPr>
                  </w:pPr>
                </w:p>
                <w:p w:rsidR="001B3A41" w:rsidRDefault="001B3A41">
                  <w:pPr>
                    <w:rPr>
                      <w:sz w:val="20"/>
                    </w:rPr>
                  </w:pPr>
                  <w:r w:rsidRPr="00FA279B">
                    <w:rPr>
                      <w:sz w:val="20"/>
                    </w:rPr>
                    <w:t>Oct 26</w:t>
                  </w:r>
                </w:p>
                <w:p w:rsidR="001B3A41" w:rsidRDefault="001B3A41">
                  <w:pPr>
                    <w:rPr>
                      <w:b/>
                      <w:sz w:val="20"/>
                    </w:rPr>
                  </w:pPr>
                  <w:r w:rsidRPr="00F91CB5">
                    <w:rPr>
                      <w:b/>
                      <w:sz w:val="20"/>
                    </w:rPr>
                    <w:t xml:space="preserve">-Out of classroom </w:t>
                  </w:r>
                </w:p>
                <w:p w:rsidR="001B3A41" w:rsidRPr="00E14C41" w:rsidRDefault="001B3A41">
                  <w:pPr>
                    <w:rPr>
                      <w:sz w:val="20"/>
                    </w:rPr>
                  </w:pPr>
                  <w:r w:rsidRPr="00E14C41">
                    <w:rPr>
                      <w:sz w:val="20"/>
                    </w:rPr>
                    <w:t>-Ch 6 Sec 3</w:t>
                  </w:r>
                  <w:r>
                    <w:rPr>
                      <w:sz w:val="20"/>
                    </w:rPr>
                    <w:t xml:space="preserve"> S.G. </w:t>
                  </w:r>
                </w:p>
                <w:p w:rsidR="001B3A41" w:rsidRPr="00E14C41" w:rsidRDefault="001B3A41" w:rsidP="00E14C41">
                  <w:pPr>
                    <w:rPr>
                      <w:sz w:val="20"/>
                    </w:rPr>
                  </w:pPr>
                  <w:r w:rsidRPr="00E14C41">
                    <w:rPr>
                      <w:sz w:val="20"/>
                    </w:rPr>
                    <w:t xml:space="preserve">-Reading on Tecumseh </w:t>
                  </w:r>
                </w:p>
                <w:p w:rsidR="001B3A41" w:rsidRPr="009D3B15" w:rsidRDefault="001B3A41" w:rsidP="00D32270">
                  <w:pPr>
                    <w:rPr>
                      <w:sz w:val="20"/>
                    </w:rPr>
                  </w:pPr>
                  <w:r w:rsidRPr="009D3B15">
                    <w:rPr>
                      <w:sz w:val="20"/>
                    </w:rPr>
                    <w:t>-War of 1812 debate sheet</w:t>
                  </w:r>
                </w:p>
                <w:p w:rsidR="001B3A41" w:rsidRPr="00F91CB5" w:rsidRDefault="001B3A41">
                  <w:pPr>
                    <w:rPr>
                      <w:b/>
                      <w:sz w:val="20"/>
                    </w:rPr>
                  </w:pPr>
                </w:p>
              </w:txbxContent>
            </v:textbox>
            <w10:wrap type="tight"/>
          </v:shape>
        </w:pict>
      </w:r>
      <w:r>
        <w:rPr>
          <w:noProof/>
        </w:rPr>
        <w:pict>
          <v:shape id="_x0000_s1044" type="#_x0000_t202" style="position:absolute;margin-left:3in;margin-top:-36pt;width:287.6pt;height:683.6pt;z-index:251667456;mso-wrap-edited:f;mso-position-horizontal:absolute;mso-position-vertical:absolute" wrapcoords="0 0 21600 0 21600 21600 0 21600 0 0" filled="f" strokecolor="black [3213]">
            <v:fill o:detectmouseclick="t"/>
            <v:textbox inset=",7.2pt,,7.2pt">
              <w:txbxContent>
                <w:p w:rsidR="001B3A41" w:rsidRPr="00FA279B" w:rsidRDefault="001B3A41" w:rsidP="00FA279B">
                  <w:pPr>
                    <w:rPr>
                      <w:sz w:val="20"/>
                    </w:rPr>
                  </w:pPr>
                  <w:r w:rsidRPr="00FA279B">
                    <w:rPr>
                      <w:sz w:val="20"/>
                    </w:rPr>
                    <w:t>Oct 15</w:t>
                  </w:r>
                </w:p>
                <w:p w:rsidR="001B3A41" w:rsidRDefault="001B3A41" w:rsidP="00FA279B">
                  <w:pPr>
                    <w:rPr>
                      <w:sz w:val="20"/>
                    </w:rPr>
                  </w:pPr>
                  <w:r>
                    <w:rPr>
                      <w:sz w:val="20"/>
                    </w:rPr>
                    <w:t>-FRQ (Unit 2/On either founding fathers)</w:t>
                  </w:r>
                </w:p>
                <w:p w:rsidR="001B3A41" w:rsidRPr="00FA279B" w:rsidRDefault="001B3A41" w:rsidP="00FA279B">
                  <w:pPr>
                    <w:rPr>
                      <w:sz w:val="20"/>
                    </w:rPr>
                  </w:pPr>
                </w:p>
                <w:p w:rsidR="001B3A41" w:rsidRDefault="001B3A41" w:rsidP="00FA279B">
                  <w:pPr>
                    <w:rPr>
                      <w:sz w:val="20"/>
                    </w:rPr>
                  </w:pPr>
                  <w:r w:rsidRPr="00FA279B">
                    <w:rPr>
                      <w:sz w:val="20"/>
                    </w:rPr>
                    <w:t>Oct 16</w:t>
                  </w:r>
                </w:p>
                <w:p w:rsidR="001B3A41" w:rsidRDefault="001B3A41" w:rsidP="004F5CBF">
                  <w:pPr>
                    <w:rPr>
                      <w:sz w:val="20"/>
                    </w:rPr>
                  </w:pPr>
                  <w:r>
                    <w:rPr>
                      <w:sz w:val="20"/>
                    </w:rPr>
                    <w:t>-Junior Guidance (5-8)</w:t>
                  </w:r>
                </w:p>
                <w:p w:rsidR="001B3A41" w:rsidRDefault="001B3A41" w:rsidP="009D4FB0">
                  <w:pPr>
                    <w:rPr>
                      <w:color w:val="000000" w:themeColor="text1"/>
                      <w:sz w:val="20"/>
                    </w:rPr>
                  </w:pPr>
                  <w:r w:rsidRPr="00D31F9F">
                    <w:rPr>
                      <w:color w:val="000000" w:themeColor="text1"/>
                      <w:sz w:val="20"/>
                    </w:rPr>
                    <w:t>-The presidency of John Q Adams article and chart W.S.</w:t>
                  </w:r>
                </w:p>
                <w:p w:rsidR="001B3A41" w:rsidRPr="001B74D1" w:rsidRDefault="001B3A41" w:rsidP="009D4FB0">
                  <w:pPr>
                    <w:rPr>
                      <w:color w:val="000000" w:themeColor="text1"/>
                      <w:sz w:val="20"/>
                    </w:rPr>
                  </w:pPr>
                  <w:r>
                    <w:rPr>
                      <w:color w:val="000000" w:themeColor="text1"/>
                      <w:sz w:val="20"/>
                    </w:rPr>
                    <w:t>-Jackson Trusts in the Power of the People W.S.</w:t>
                  </w:r>
                </w:p>
                <w:p w:rsidR="001B3A41" w:rsidRPr="00FA279B" w:rsidRDefault="001B3A41" w:rsidP="00FA279B">
                  <w:pPr>
                    <w:rPr>
                      <w:sz w:val="20"/>
                    </w:rPr>
                  </w:pPr>
                </w:p>
                <w:p w:rsidR="001B3A41" w:rsidRDefault="001B3A41" w:rsidP="00FA279B">
                  <w:pPr>
                    <w:rPr>
                      <w:sz w:val="20"/>
                    </w:rPr>
                  </w:pPr>
                  <w:r w:rsidRPr="00FA279B">
                    <w:rPr>
                      <w:sz w:val="20"/>
                    </w:rPr>
                    <w:t>Oct 17</w:t>
                  </w:r>
                </w:p>
                <w:p w:rsidR="001B3A41" w:rsidRPr="00FA279B" w:rsidRDefault="001B3A41" w:rsidP="00FA279B">
                  <w:pPr>
                    <w:rPr>
                      <w:sz w:val="20"/>
                    </w:rPr>
                  </w:pPr>
                  <w:r>
                    <w:rPr>
                      <w:sz w:val="20"/>
                    </w:rPr>
                    <w:t>-Junior Guidance (1-4)</w:t>
                  </w:r>
                </w:p>
                <w:p w:rsidR="001B3A41" w:rsidRPr="00CF17FC" w:rsidRDefault="001B3A41" w:rsidP="00FA279B">
                  <w:pPr>
                    <w:rPr>
                      <w:b/>
                      <w:sz w:val="20"/>
                    </w:rPr>
                  </w:pPr>
                  <w:r w:rsidRPr="00CF17FC">
                    <w:rPr>
                      <w:b/>
                      <w:sz w:val="20"/>
                    </w:rPr>
                    <w:t>-Out of classroom</w:t>
                  </w:r>
                </w:p>
                <w:p w:rsidR="001B3A41" w:rsidRDefault="001B3A41" w:rsidP="00FA279B">
                  <w:pPr>
                    <w:rPr>
                      <w:color w:val="000000" w:themeColor="text1"/>
                      <w:sz w:val="20"/>
                    </w:rPr>
                  </w:pPr>
                  <w:r w:rsidRPr="00D31F9F">
                    <w:rPr>
                      <w:color w:val="000000" w:themeColor="text1"/>
                      <w:sz w:val="20"/>
                    </w:rPr>
                    <w:t>-The presidency of John Q Adams article and chart W.S.</w:t>
                  </w:r>
                </w:p>
                <w:p w:rsidR="001B3A41" w:rsidRPr="001B74D1" w:rsidRDefault="001B3A41" w:rsidP="00FA279B">
                  <w:pPr>
                    <w:rPr>
                      <w:color w:val="000000" w:themeColor="text1"/>
                      <w:sz w:val="20"/>
                    </w:rPr>
                  </w:pPr>
                  <w:r>
                    <w:rPr>
                      <w:color w:val="000000" w:themeColor="text1"/>
                      <w:sz w:val="20"/>
                    </w:rPr>
                    <w:t>-Jackson Trusts in the Power of the People W.S.</w:t>
                  </w:r>
                </w:p>
                <w:p w:rsidR="001B3A41" w:rsidRPr="00FA279B" w:rsidRDefault="001B3A41" w:rsidP="00FA279B">
                  <w:pPr>
                    <w:rPr>
                      <w:sz w:val="20"/>
                    </w:rPr>
                  </w:pPr>
                </w:p>
                <w:p w:rsidR="001B3A41" w:rsidRPr="00FA279B" w:rsidRDefault="001B3A41" w:rsidP="00FA279B">
                  <w:pPr>
                    <w:rPr>
                      <w:sz w:val="20"/>
                    </w:rPr>
                  </w:pPr>
                  <w:r w:rsidRPr="00FA279B">
                    <w:rPr>
                      <w:sz w:val="20"/>
                    </w:rPr>
                    <w:t>Oct 18</w:t>
                  </w:r>
                </w:p>
                <w:p w:rsidR="001B3A41" w:rsidRPr="00AB6E2E" w:rsidRDefault="001B3A41" w:rsidP="009D4FB0">
                  <w:pPr>
                    <w:rPr>
                      <w:sz w:val="20"/>
                    </w:rPr>
                  </w:pPr>
                  <w:r>
                    <w:rPr>
                      <w:sz w:val="20"/>
                    </w:rPr>
                    <w:t>-Junior Guidance (all day)</w:t>
                  </w:r>
                  <w:r>
                    <w:rPr>
                      <w:color w:val="000000" w:themeColor="text1"/>
                      <w:sz w:val="20"/>
                    </w:rPr>
                    <w:t xml:space="preserve"> </w:t>
                  </w:r>
                </w:p>
                <w:p w:rsidR="001B3A41" w:rsidRPr="00FA279B" w:rsidRDefault="001B3A41" w:rsidP="00FA279B">
                  <w:pPr>
                    <w:rPr>
                      <w:sz w:val="20"/>
                    </w:rPr>
                  </w:pPr>
                </w:p>
                <w:p w:rsidR="001B3A41" w:rsidRPr="00FA279B" w:rsidRDefault="001B3A41" w:rsidP="00FA279B">
                  <w:pPr>
                    <w:rPr>
                      <w:sz w:val="20"/>
                    </w:rPr>
                  </w:pPr>
                  <w:r w:rsidRPr="00FA279B">
                    <w:rPr>
                      <w:sz w:val="20"/>
                    </w:rPr>
                    <w:t>Oct 19</w:t>
                  </w:r>
                </w:p>
                <w:p w:rsidR="001B3A41" w:rsidRPr="00FA279B" w:rsidRDefault="001B3A41" w:rsidP="001B74D1">
                  <w:pPr>
                    <w:rPr>
                      <w:sz w:val="20"/>
                    </w:rPr>
                  </w:pPr>
                  <w:r>
                    <w:rPr>
                      <w:sz w:val="20"/>
                    </w:rPr>
                    <w:t xml:space="preserve">-Go over Unit 2 Exam </w:t>
                  </w:r>
                </w:p>
                <w:p w:rsidR="001B3A41" w:rsidRDefault="001B3A41" w:rsidP="00FA279B">
                  <w:pPr>
                    <w:rPr>
                      <w:color w:val="000000" w:themeColor="text1"/>
                      <w:sz w:val="20"/>
                    </w:rPr>
                  </w:pPr>
                </w:p>
                <w:p w:rsidR="001B3A41" w:rsidRPr="00FA279B" w:rsidRDefault="001B3A41" w:rsidP="00FA279B">
                  <w:pPr>
                    <w:rPr>
                      <w:sz w:val="20"/>
                    </w:rPr>
                  </w:pPr>
                </w:p>
                <w:p w:rsidR="001B3A41" w:rsidRPr="00FA279B" w:rsidRDefault="001B3A41" w:rsidP="00FA279B">
                  <w:pPr>
                    <w:rPr>
                      <w:sz w:val="20"/>
                    </w:rPr>
                  </w:pPr>
                  <w:r w:rsidRPr="00FA279B">
                    <w:rPr>
                      <w:sz w:val="20"/>
                    </w:rPr>
                    <w:t>Oct 22</w:t>
                  </w:r>
                </w:p>
                <w:p w:rsidR="001B3A41" w:rsidRPr="009D4FB0" w:rsidRDefault="001B3A41" w:rsidP="00FA279B">
                  <w:pPr>
                    <w:rPr>
                      <w:b/>
                      <w:sz w:val="20"/>
                    </w:rPr>
                  </w:pPr>
                  <w:r w:rsidRPr="009D4FB0">
                    <w:rPr>
                      <w:b/>
                      <w:sz w:val="20"/>
                    </w:rPr>
                    <w:t>-AFTER SCHOOL MEETING 5:45</w:t>
                  </w:r>
                </w:p>
                <w:p w:rsidR="001B3A41" w:rsidRDefault="001B3A41" w:rsidP="00FA279B">
                  <w:pPr>
                    <w:rPr>
                      <w:sz w:val="20"/>
                    </w:rPr>
                  </w:pPr>
                  <w:r>
                    <w:rPr>
                      <w:sz w:val="20"/>
                    </w:rPr>
                    <w:t>-Discuss HW</w:t>
                  </w:r>
                </w:p>
                <w:p w:rsidR="001B3A41" w:rsidRDefault="001B3A41" w:rsidP="00FA279B">
                  <w:pPr>
                    <w:rPr>
                      <w:sz w:val="20"/>
                    </w:rPr>
                  </w:pPr>
                  <w:r>
                    <w:rPr>
                      <w:color w:val="000000" w:themeColor="text1"/>
                      <w:sz w:val="20"/>
                    </w:rPr>
                    <w:t>-John Q Adams-</w:t>
                  </w:r>
                  <w:r w:rsidRPr="00E4280E">
                    <w:rPr>
                      <w:color w:val="000000" w:themeColor="text1"/>
                      <w:sz w:val="20"/>
                    </w:rPr>
                    <w:t>Jackson presidential video</w:t>
                  </w:r>
                </w:p>
                <w:p w:rsidR="001B3A41" w:rsidRDefault="001B3A41" w:rsidP="00FA279B">
                  <w:pPr>
                    <w:rPr>
                      <w:sz w:val="20"/>
                    </w:rPr>
                  </w:pPr>
                  <w:r>
                    <w:rPr>
                      <w:sz w:val="20"/>
                    </w:rPr>
                    <w:t>-Ch 10 Power Point (last four slides)</w:t>
                  </w:r>
                </w:p>
                <w:p w:rsidR="001B3A41" w:rsidRDefault="001B3A41" w:rsidP="00AE5E5A">
                  <w:pPr>
                    <w:rPr>
                      <w:sz w:val="20"/>
                    </w:rPr>
                  </w:pPr>
                  <w:r>
                    <w:rPr>
                      <w:sz w:val="20"/>
                    </w:rPr>
                    <w:t>-HW PC on Andrew Jackson</w:t>
                  </w:r>
                </w:p>
                <w:p w:rsidR="001B3A41" w:rsidRPr="00FA279B" w:rsidRDefault="001B3A41" w:rsidP="00FA279B">
                  <w:pPr>
                    <w:rPr>
                      <w:sz w:val="20"/>
                    </w:rPr>
                  </w:pPr>
                </w:p>
                <w:p w:rsidR="001B3A41" w:rsidRDefault="001B3A41" w:rsidP="00FA279B">
                  <w:pPr>
                    <w:rPr>
                      <w:sz w:val="20"/>
                    </w:rPr>
                  </w:pPr>
                  <w:r w:rsidRPr="00FA279B">
                    <w:rPr>
                      <w:sz w:val="20"/>
                    </w:rPr>
                    <w:t>Oct 23</w:t>
                  </w:r>
                </w:p>
                <w:p w:rsidR="001B3A41" w:rsidRDefault="001B3A41" w:rsidP="00FA279B">
                  <w:pPr>
                    <w:rPr>
                      <w:sz w:val="20"/>
                    </w:rPr>
                  </w:pPr>
                  <w:r>
                    <w:rPr>
                      <w:sz w:val="20"/>
                    </w:rPr>
                    <w:t xml:space="preserve">-Finish Ch 10 Power Point </w:t>
                  </w:r>
                </w:p>
                <w:p w:rsidR="001B3A41" w:rsidRPr="00D31F9F" w:rsidRDefault="001B3A41" w:rsidP="00AB6E2E">
                  <w:pPr>
                    <w:rPr>
                      <w:color w:val="000000" w:themeColor="text1"/>
                      <w:sz w:val="20"/>
                    </w:rPr>
                  </w:pPr>
                  <w:r>
                    <w:rPr>
                      <w:color w:val="000000" w:themeColor="text1"/>
                      <w:sz w:val="20"/>
                    </w:rPr>
                    <w:t>-Ch 10 Quiz</w:t>
                  </w:r>
                </w:p>
                <w:p w:rsidR="001B3A41" w:rsidRDefault="001B3A41" w:rsidP="009D4FB0">
                  <w:pPr>
                    <w:rPr>
                      <w:sz w:val="20"/>
                    </w:rPr>
                  </w:pPr>
                  <w:r>
                    <w:rPr>
                      <w:sz w:val="20"/>
                    </w:rPr>
                    <w:t>-HW Pass out Reform Party W.S.  (Wednesday)</w:t>
                  </w:r>
                </w:p>
                <w:p w:rsidR="001B3A41" w:rsidRPr="00FA279B" w:rsidRDefault="001B3A41" w:rsidP="00FA279B">
                  <w:pPr>
                    <w:rPr>
                      <w:sz w:val="20"/>
                    </w:rPr>
                  </w:pPr>
                </w:p>
                <w:p w:rsidR="001B3A41" w:rsidRDefault="001B3A41" w:rsidP="00FA279B">
                  <w:pPr>
                    <w:rPr>
                      <w:sz w:val="20"/>
                    </w:rPr>
                  </w:pPr>
                  <w:r w:rsidRPr="00FA279B">
                    <w:rPr>
                      <w:sz w:val="20"/>
                    </w:rPr>
                    <w:t>Oct 24</w:t>
                  </w:r>
                </w:p>
                <w:p w:rsidR="001B3A41" w:rsidRDefault="001B3A41" w:rsidP="00FA279B">
                  <w:pPr>
                    <w:rPr>
                      <w:sz w:val="20"/>
                    </w:rPr>
                  </w:pPr>
                  <w:r>
                    <w:rPr>
                      <w:sz w:val="20"/>
                    </w:rPr>
                    <w:t>-Go over Quiz</w:t>
                  </w:r>
                </w:p>
                <w:p w:rsidR="001B3A41" w:rsidRDefault="001B3A41" w:rsidP="00FA279B">
                  <w:pPr>
                    <w:rPr>
                      <w:sz w:val="20"/>
                    </w:rPr>
                  </w:pPr>
                  <w:r w:rsidRPr="00B672BC">
                    <w:rPr>
                      <w:sz w:val="20"/>
                    </w:rPr>
                    <w:t>-Watch Van Buren-Harrison president video</w:t>
                  </w:r>
                </w:p>
                <w:p w:rsidR="001B3A41" w:rsidRDefault="001B3A41" w:rsidP="001622CF">
                  <w:pPr>
                    <w:rPr>
                      <w:sz w:val="20"/>
                    </w:rPr>
                  </w:pPr>
                  <w:r>
                    <w:rPr>
                      <w:sz w:val="20"/>
                    </w:rPr>
                    <w:t>-Power Point on Ch 11</w:t>
                  </w:r>
                </w:p>
                <w:p w:rsidR="001B3A41" w:rsidRPr="00FA279B" w:rsidRDefault="001B3A41" w:rsidP="00FA279B">
                  <w:pPr>
                    <w:rPr>
                      <w:sz w:val="20"/>
                    </w:rPr>
                  </w:pPr>
                </w:p>
                <w:p w:rsidR="001B3A41" w:rsidRDefault="001B3A41" w:rsidP="00FA279B">
                  <w:pPr>
                    <w:rPr>
                      <w:sz w:val="20"/>
                    </w:rPr>
                  </w:pPr>
                  <w:r w:rsidRPr="00FA279B">
                    <w:rPr>
                      <w:sz w:val="20"/>
                    </w:rPr>
                    <w:t>Oct 25</w:t>
                  </w:r>
                </w:p>
                <w:p w:rsidR="001B3A41" w:rsidRDefault="001B3A41" w:rsidP="00FA279B">
                  <w:pPr>
                    <w:rPr>
                      <w:sz w:val="20"/>
                    </w:rPr>
                  </w:pPr>
                  <w:r>
                    <w:rPr>
                      <w:sz w:val="20"/>
                    </w:rPr>
                    <w:t>-</w:t>
                  </w:r>
                  <w:r w:rsidRPr="00B231FA">
                    <w:rPr>
                      <w:sz w:val="20"/>
                    </w:rPr>
                    <w:t>CPI activi</w:t>
                  </w:r>
                  <w:r>
                    <w:rPr>
                      <w:sz w:val="20"/>
                    </w:rPr>
                    <w:t>ty on slavery</w:t>
                  </w:r>
                  <w:r w:rsidRPr="00B231FA">
                    <w:rPr>
                      <w:sz w:val="20"/>
                    </w:rPr>
                    <w:t xml:space="preserve"> </w:t>
                  </w:r>
                  <w:r>
                    <w:rPr>
                      <w:sz w:val="20"/>
                    </w:rPr>
                    <w:t>(Explain)</w:t>
                  </w:r>
                </w:p>
                <w:p w:rsidR="001B3A41" w:rsidRDefault="001B3A41" w:rsidP="00FA279B">
                  <w:pPr>
                    <w:rPr>
                      <w:sz w:val="20"/>
                    </w:rPr>
                  </w:pPr>
                  <w:r>
                    <w:rPr>
                      <w:sz w:val="20"/>
                    </w:rPr>
                    <w:t>-Research Day for Round table discussion</w:t>
                  </w:r>
                </w:p>
                <w:p w:rsidR="001B3A41" w:rsidRPr="00FA279B" w:rsidRDefault="001B3A41" w:rsidP="00FA279B">
                  <w:pPr>
                    <w:rPr>
                      <w:sz w:val="20"/>
                    </w:rPr>
                  </w:pPr>
                </w:p>
                <w:p w:rsidR="001B3A41" w:rsidRDefault="001B3A41" w:rsidP="00FA279B">
                  <w:pPr>
                    <w:rPr>
                      <w:sz w:val="20"/>
                    </w:rPr>
                  </w:pPr>
                  <w:r w:rsidRPr="00FA279B">
                    <w:rPr>
                      <w:sz w:val="20"/>
                    </w:rPr>
                    <w:t>Oct 26</w:t>
                  </w:r>
                </w:p>
                <w:p w:rsidR="001B3A41" w:rsidRPr="00244C98" w:rsidRDefault="001B3A41" w:rsidP="00CF17FC">
                  <w:pPr>
                    <w:rPr>
                      <w:b/>
                      <w:sz w:val="20"/>
                    </w:rPr>
                  </w:pPr>
                  <w:r w:rsidRPr="00F91CB5">
                    <w:rPr>
                      <w:b/>
                      <w:sz w:val="20"/>
                    </w:rPr>
                    <w:t>-Out of classroom</w:t>
                  </w:r>
                  <w:r>
                    <w:rPr>
                      <w:sz w:val="20"/>
                    </w:rPr>
                    <w:t xml:space="preserve"> </w:t>
                  </w:r>
                </w:p>
                <w:p w:rsidR="001B3A41" w:rsidRDefault="001B3A41" w:rsidP="009614F9">
                  <w:pPr>
                    <w:rPr>
                      <w:sz w:val="20"/>
                    </w:rPr>
                  </w:pPr>
                  <w:r w:rsidRPr="00B231FA">
                    <w:rPr>
                      <w:sz w:val="20"/>
                    </w:rPr>
                    <w:t>-</w:t>
                  </w:r>
                  <w:r>
                    <w:rPr>
                      <w:sz w:val="20"/>
                    </w:rPr>
                    <w:t xml:space="preserve">Slavery Activity on Images </w:t>
                  </w:r>
                </w:p>
                <w:p w:rsidR="001B3A41" w:rsidRDefault="001B3A41" w:rsidP="00CF17FC">
                  <w:pPr>
                    <w:rPr>
                      <w:sz w:val="20"/>
                    </w:rPr>
                  </w:pPr>
                </w:p>
                <w:p w:rsidR="001B3A41" w:rsidRDefault="001B3A41" w:rsidP="000D1A67">
                  <w:pPr>
                    <w:rPr>
                      <w:sz w:val="20"/>
                    </w:rPr>
                  </w:pPr>
                </w:p>
                <w:p w:rsidR="001B3A41" w:rsidRDefault="001B3A41" w:rsidP="000D1A67">
                  <w:pPr>
                    <w:rPr>
                      <w:sz w:val="20"/>
                    </w:rPr>
                  </w:pPr>
                </w:p>
                <w:p w:rsidR="001B3A41" w:rsidRPr="00FA279B" w:rsidRDefault="001B3A41" w:rsidP="00FA279B">
                  <w:pPr>
                    <w:rPr>
                      <w:sz w:val="20"/>
                    </w:rPr>
                  </w:pPr>
                </w:p>
                <w:p w:rsidR="001B3A41" w:rsidRDefault="001B3A41"/>
              </w:txbxContent>
            </v:textbox>
            <w10:wrap type="tight"/>
          </v:shape>
        </w:pict>
      </w:r>
    </w:p>
    <w:p w:rsidR="009B7453" w:rsidRDefault="004A50BB">
      <w:r>
        <w:rPr>
          <w:noProof/>
        </w:rPr>
        <w:pict>
          <v:shape id="_x0000_s1048" type="#_x0000_t202" style="position:absolute;margin-left:-1in;margin-top:-18pt;width:287.6pt;height:647.6pt;z-index:251668480;mso-wrap-edited:f;mso-position-horizontal:absolute;mso-position-vertical:absolute" wrapcoords="0 0 21600 0 21600 21600 0 21600 0 0" filled="f" strokecolor="black [3213]">
            <v:fill o:detectmouseclick="t"/>
            <v:textbox inset=",7.2pt,,7.2pt">
              <w:txbxContent>
                <w:p w:rsidR="001B3A41" w:rsidRPr="00C769DE" w:rsidRDefault="001B3A41">
                  <w:pPr>
                    <w:rPr>
                      <w:sz w:val="20"/>
                    </w:rPr>
                  </w:pPr>
                  <w:r w:rsidRPr="00C769DE">
                    <w:rPr>
                      <w:sz w:val="20"/>
                    </w:rPr>
                    <w:t>Oct 29</w:t>
                  </w:r>
                </w:p>
                <w:p w:rsidR="001B3A41" w:rsidRPr="00C769DE" w:rsidRDefault="001B3A41">
                  <w:pPr>
                    <w:rPr>
                      <w:sz w:val="20"/>
                    </w:rPr>
                  </w:pPr>
                  <w:r w:rsidRPr="00C769DE">
                    <w:rPr>
                      <w:sz w:val="20"/>
                    </w:rPr>
                    <w:t>Institute Day (OFF)</w:t>
                  </w:r>
                </w:p>
                <w:p w:rsidR="001B3A41" w:rsidRPr="00C769DE" w:rsidRDefault="001B3A41">
                  <w:pPr>
                    <w:rPr>
                      <w:sz w:val="20"/>
                    </w:rPr>
                  </w:pPr>
                </w:p>
                <w:p w:rsidR="001B3A41" w:rsidRDefault="001B3A41">
                  <w:pPr>
                    <w:rPr>
                      <w:sz w:val="20"/>
                    </w:rPr>
                  </w:pPr>
                  <w:r w:rsidRPr="00C769DE">
                    <w:rPr>
                      <w:sz w:val="20"/>
                    </w:rPr>
                    <w:t xml:space="preserve">Oct 30 </w:t>
                  </w:r>
                </w:p>
                <w:p w:rsidR="001B3A41" w:rsidRPr="00C769DE" w:rsidRDefault="001B3A41">
                  <w:pPr>
                    <w:rPr>
                      <w:sz w:val="20"/>
                    </w:rPr>
                  </w:pPr>
                  <w:r>
                    <w:rPr>
                      <w:sz w:val="20"/>
                    </w:rPr>
                    <w:t xml:space="preserve">-Ch 6 Quiz </w:t>
                  </w:r>
                </w:p>
                <w:p w:rsidR="001B3A41" w:rsidRDefault="001B3A41" w:rsidP="00E14C41">
                  <w:pPr>
                    <w:rPr>
                      <w:sz w:val="20"/>
                    </w:rPr>
                  </w:pPr>
                  <w:r>
                    <w:rPr>
                      <w:sz w:val="20"/>
                    </w:rPr>
                    <w:t xml:space="preserve">-Go over quiz </w:t>
                  </w:r>
                </w:p>
                <w:p w:rsidR="001B3A41" w:rsidRPr="00FA279B" w:rsidRDefault="001B3A41" w:rsidP="00E14C41">
                  <w:pPr>
                    <w:rPr>
                      <w:sz w:val="20"/>
                    </w:rPr>
                  </w:pPr>
                  <w:r>
                    <w:rPr>
                      <w:sz w:val="20"/>
                    </w:rPr>
                    <w:t>-Start of War of 1812 video (pass out video guide)</w:t>
                  </w:r>
                </w:p>
                <w:p w:rsidR="001B3A41" w:rsidRPr="00C769DE" w:rsidRDefault="001B3A41">
                  <w:pPr>
                    <w:rPr>
                      <w:sz w:val="20"/>
                    </w:rPr>
                  </w:pPr>
                </w:p>
                <w:p w:rsidR="001B3A41" w:rsidRPr="00C769DE" w:rsidRDefault="001B3A41">
                  <w:pPr>
                    <w:rPr>
                      <w:sz w:val="20"/>
                    </w:rPr>
                  </w:pPr>
                  <w:r w:rsidRPr="00C769DE">
                    <w:rPr>
                      <w:sz w:val="20"/>
                    </w:rPr>
                    <w:t>Oct 31</w:t>
                  </w:r>
                </w:p>
                <w:p w:rsidR="001B3A41" w:rsidRDefault="001B3A41">
                  <w:pPr>
                    <w:rPr>
                      <w:sz w:val="20"/>
                    </w:rPr>
                  </w:pPr>
                  <w:r>
                    <w:rPr>
                      <w:sz w:val="20"/>
                    </w:rPr>
                    <w:t>-Finish War of 1812 video</w:t>
                  </w:r>
                </w:p>
                <w:p w:rsidR="001B3A41" w:rsidRPr="00C769DE" w:rsidRDefault="001B3A41">
                  <w:pPr>
                    <w:rPr>
                      <w:sz w:val="20"/>
                    </w:rPr>
                  </w:pPr>
                </w:p>
                <w:p w:rsidR="001B3A41" w:rsidRDefault="001B3A41">
                  <w:pPr>
                    <w:rPr>
                      <w:sz w:val="20"/>
                    </w:rPr>
                  </w:pPr>
                  <w:r w:rsidRPr="00C769DE">
                    <w:rPr>
                      <w:sz w:val="20"/>
                    </w:rPr>
                    <w:t>Nov 1</w:t>
                  </w:r>
                </w:p>
                <w:p w:rsidR="001B3A41" w:rsidRDefault="001B3A41" w:rsidP="002E3119">
                  <w:pPr>
                    <w:rPr>
                      <w:sz w:val="20"/>
                    </w:rPr>
                  </w:pPr>
                  <w:r w:rsidRPr="009D3B15">
                    <w:rPr>
                      <w:sz w:val="20"/>
                    </w:rPr>
                    <w:t>-Explain Era of Good Feelings</w:t>
                  </w:r>
                </w:p>
                <w:p w:rsidR="001B3A41" w:rsidRPr="009D3B15" w:rsidRDefault="001B3A41" w:rsidP="002E3119">
                  <w:pPr>
                    <w:rPr>
                      <w:sz w:val="20"/>
                    </w:rPr>
                  </w:pPr>
                  <w:r>
                    <w:rPr>
                      <w:sz w:val="20"/>
                    </w:rPr>
                    <w:t>-Synthesizing (Nationalism) W.S.</w:t>
                  </w:r>
                </w:p>
                <w:p w:rsidR="001B3A41" w:rsidRDefault="001B3A41" w:rsidP="006B3C3C">
                  <w:pPr>
                    <w:rPr>
                      <w:sz w:val="20"/>
                    </w:rPr>
                  </w:pPr>
                  <w:r>
                    <w:rPr>
                      <w:sz w:val="20"/>
                    </w:rPr>
                    <w:t>-Ch 7 Sec 1</w:t>
                  </w:r>
                  <w:r w:rsidRPr="009D3B15">
                    <w:rPr>
                      <w:sz w:val="20"/>
                    </w:rPr>
                    <w:t xml:space="preserve"> W.S.</w:t>
                  </w:r>
                </w:p>
                <w:p w:rsidR="001B3A41" w:rsidRPr="009D3B15" w:rsidRDefault="001B3A41" w:rsidP="006B3C3C">
                  <w:pPr>
                    <w:rPr>
                      <w:sz w:val="20"/>
                    </w:rPr>
                  </w:pPr>
                </w:p>
                <w:p w:rsidR="001B3A41" w:rsidRPr="00C769DE" w:rsidRDefault="001B3A41">
                  <w:pPr>
                    <w:rPr>
                      <w:sz w:val="20"/>
                    </w:rPr>
                  </w:pPr>
                </w:p>
                <w:p w:rsidR="001B3A41" w:rsidRDefault="001B3A41" w:rsidP="006B3C3C">
                  <w:pPr>
                    <w:rPr>
                      <w:sz w:val="20"/>
                    </w:rPr>
                  </w:pPr>
                  <w:r w:rsidRPr="00C769DE">
                    <w:rPr>
                      <w:sz w:val="20"/>
                    </w:rPr>
                    <w:t>Nov 2</w:t>
                  </w:r>
                </w:p>
                <w:p w:rsidR="001B3A41" w:rsidRDefault="001B3A41" w:rsidP="006B3C3C">
                  <w:pPr>
                    <w:rPr>
                      <w:sz w:val="20"/>
                    </w:rPr>
                  </w:pPr>
                  <w:r w:rsidRPr="009D3B15">
                    <w:rPr>
                      <w:sz w:val="20"/>
                    </w:rPr>
                    <w:t>-Discuss graph on Cotton Gin and increase of slavery</w:t>
                  </w:r>
                </w:p>
                <w:p w:rsidR="001B3A41" w:rsidRDefault="001B3A41" w:rsidP="00BE6411">
                  <w:pPr>
                    <w:rPr>
                      <w:sz w:val="20"/>
                    </w:rPr>
                  </w:pPr>
                  <w:r w:rsidRPr="009D3B15">
                    <w:rPr>
                      <w:sz w:val="20"/>
                    </w:rPr>
                    <w:t>-Ch 7 Sec 1 Power Point (Tariff 1816 to Internal Improvements)</w:t>
                  </w:r>
                </w:p>
                <w:p w:rsidR="001B3A41" w:rsidRDefault="001B3A41" w:rsidP="006B3C3C">
                  <w:pPr>
                    <w:rPr>
                      <w:sz w:val="20"/>
                    </w:rPr>
                  </w:pPr>
                  <w:r>
                    <w:rPr>
                      <w:sz w:val="20"/>
                    </w:rPr>
                    <w:t>-Power Point on the election of 1824-1828</w:t>
                  </w:r>
                </w:p>
                <w:p w:rsidR="001B3A41" w:rsidRPr="009D3B15" w:rsidRDefault="001B3A41" w:rsidP="006B3C3C">
                  <w:pPr>
                    <w:rPr>
                      <w:sz w:val="20"/>
                    </w:rPr>
                  </w:pPr>
                  <w:r>
                    <w:rPr>
                      <w:sz w:val="20"/>
                    </w:rPr>
                    <w:t>-President video on John Q. Adams</w:t>
                  </w:r>
                </w:p>
                <w:p w:rsidR="001B3A41" w:rsidRPr="009D3B15" w:rsidRDefault="001B3A41" w:rsidP="006B3C3C">
                  <w:pPr>
                    <w:rPr>
                      <w:sz w:val="20"/>
                    </w:rPr>
                  </w:pPr>
                  <w:r w:rsidRPr="009D3B15">
                    <w:rPr>
                      <w:sz w:val="20"/>
                    </w:rPr>
                    <w:t xml:space="preserve">-Ch 7 Sec 2 </w:t>
                  </w:r>
                  <w:r>
                    <w:rPr>
                      <w:sz w:val="20"/>
                    </w:rPr>
                    <w:t xml:space="preserve">S.G. H.W. </w:t>
                  </w:r>
                </w:p>
                <w:p w:rsidR="001B3A41" w:rsidRPr="00C769DE" w:rsidRDefault="001B3A41">
                  <w:pPr>
                    <w:rPr>
                      <w:sz w:val="20"/>
                    </w:rPr>
                  </w:pPr>
                </w:p>
                <w:p w:rsidR="001B3A41" w:rsidRDefault="001B3A41">
                  <w:pPr>
                    <w:rPr>
                      <w:sz w:val="20"/>
                    </w:rPr>
                  </w:pPr>
                  <w:r w:rsidRPr="00C769DE">
                    <w:rPr>
                      <w:sz w:val="20"/>
                    </w:rPr>
                    <w:t>Nov 5</w:t>
                  </w:r>
                </w:p>
                <w:p w:rsidR="001B3A41" w:rsidRDefault="001B3A41" w:rsidP="00BE6411">
                  <w:pPr>
                    <w:rPr>
                      <w:sz w:val="20"/>
                    </w:rPr>
                  </w:pPr>
                  <w:r>
                    <w:rPr>
                      <w:sz w:val="20"/>
                    </w:rPr>
                    <w:t>-“Jackson Trusts the Power of the People” W.S.</w:t>
                  </w:r>
                </w:p>
                <w:p w:rsidR="001B3A41" w:rsidRPr="00FB3131" w:rsidRDefault="001B3A41" w:rsidP="00BE6411">
                  <w:pPr>
                    <w:rPr>
                      <w:sz w:val="20"/>
                    </w:rPr>
                  </w:pPr>
                  <w:r>
                    <w:rPr>
                      <w:sz w:val="20"/>
                    </w:rPr>
                    <w:t xml:space="preserve">-HW </w:t>
                  </w:r>
                  <w:r w:rsidRPr="00FB3131">
                    <w:rPr>
                      <w:sz w:val="20"/>
                    </w:rPr>
                    <w:t>S.G. Ch 7 Sec</w:t>
                  </w:r>
                  <w:r>
                    <w:rPr>
                      <w:sz w:val="20"/>
                    </w:rPr>
                    <w:t xml:space="preserve"> 2-</w:t>
                  </w:r>
                  <w:r w:rsidRPr="00FB3131">
                    <w:rPr>
                      <w:sz w:val="20"/>
                    </w:rPr>
                    <w:t>3</w:t>
                  </w:r>
                </w:p>
                <w:p w:rsidR="001B3A41" w:rsidRDefault="001B3A41">
                  <w:pPr>
                    <w:rPr>
                      <w:sz w:val="20"/>
                    </w:rPr>
                  </w:pPr>
                </w:p>
                <w:p w:rsidR="001B3A41" w:rsidRPr="00C769DE" w:rsidRDefault="001B3A41">
                  <w:pPr>
                    <w:rPr>
                      <w:sz w:val="20"/>
                    </w:rPr>
                  </w:pPr>
                </w:p>
                <w:p w:rsidR="001B3A41" w:rsidRPr="00C769DE" w:rsidRDefault="001B3A41">
                  <w:pPr>
                    <w:rPr>
                      <w:sz w:val="20"/>
                    </w:rPr>
                  </w:pPr>
                  <w:r w:rsidRPr="00C769DE">
                    <w:rPr>
                      <w:sz w:val="20"/>
                    </w:rPr>
                    <w:t>Nov 6</w:t>
                  </w:r>
                </w:p>
                <w:p w:rsidR="001B3A41" w:rsidRDefault="001B3A41" w:rsidP="00395EC8">
                  <w:pPr>
                    <w:rPr>
                      <w:sz w:val="20"/>
                    </w:rPr>
                  </w:pPr>
                  <w:r>
                    <w:rPr>
                      <w:sz w:val="20"/>
                    </w:rPr>
                    <w:t xml:space="preserve">-ACT for </w:t>
                  </w:r>
                  <w:proofErr w:type="gramStart"/>
                  <w:r>
                    <w:rPr>
                      <w:sz w:val="20"/>
                    </w:rPr>
                    <w:t>Juniors</w:t>
                  </w:r>
                  <w:proofErr w:type="gramEnd"/>
                  <w:r>
                    <w:rPr>
                      <w:sz w:val="20"/>
                    </w:rPr>
                    <w:t xml:space="preserve"> </w:t>
                  </w:r>
                </w:p>
                <w:p w:rsidR="001B3A41" w:rsidRPr="00C769DE" w:rsidRDefault="001B3A41">
                  <w:pPr>
                    <w:rPr>
                      <w:sz w:val="20"/>
                    </w:rPr>
                  </w:pPr>
                </w:p>
                <w:p w:rsidR="001B3A41" w:rsidRDefault="001B3A41">
                  <w:pPr>
                    <w:rPr>
                      <w:sz w:val="20"/>
                    </w:rPr>
                  </w:pPr>
                  <w:r w:rsidRPr="00C769DE">
                    <w:rPr>
                      <w:sz w:val="20"/>
                    </w:rPr>
                    <w:t>Nov 7</w:t>
                  </w:r>
                </w:p>
                <w:p w:rsidR="001B3A41" w:rsidRPr="00C769DE" w:rsidRDefault="001B3A41">
                  <w:pPr>
                    <w:rPr>
                      <w:sz w:val="20"/>
                    </w:rPr>
                  </w:pPr>
                  <w:r>
                    <w:rPr>
                      <w:sz w:val="20"/>
                    </w:rPr>
                    <w:t>-Power Point on election of 1828</w:t>
                  </w:r>
                </w:p>
                <w:p w:rsidR="001B3A41" w:rsidRDefault="001B3A41" w:rsidP="006B3C3C">
                  <w:pPr>
                    <w:rPr>
                      <w:sz w:val="20"/>
                    </w:rPr>
                  </w:pPr>
                  <w:r>
                    <w:rPr>
                      <w:sz w:val="20"/>
                    </w:rPr>
                    <w:t>-Video on Jackson (presidents)</w:t>
                  </w:r>
                </w:p>
                <w:p w:rsidR="001B3A41" w:rsidRPr="006721EC" w:rsidRDefault="001B3A41" w:rsidP="00037BD5">
                  <w:pPr>
                    <w:rPr>
                      <w:sz w:val="20"/>
                    </w:rPr>
                  </w:pPr>
                  <w:r>
                    <w:rPr>
                      <w:sz w:val="20"/>
                    </w:rPr>
                    <w:t>-HW -Debate W.S. on Indian Removal Act (t-chart in class)</w:t>
                  </w:r>
                </w:p>
                <w:p w:rsidR="001B3A41" w:rsidRPr="00C769DE" w:rsidRDefault="001B3A41">
                  <w:pPr>
                    <w:rPr>
                      <w:sz w:val="20"/>
                    </w:rPr>
                  </w:pPr>
                </w:p>
                <w:p w:rsidR="001B3A41" w:rsidRDefault="001B3A41">
                  <w:pPr>
                    <w:rPr>
                      <w:sz w:val="20"/>
                    </w:rPr>
                  </w:pPr>
                  <w:r w:rsidRPr="00C769DE">
                    <w:rPr>
                      <w:sz w:val="20"/>
                    </w:rPr>
                    <w:t>Nov 8</w:t>
                  </w:r>
                </w:p>
                <w:p w:rsidR="001B3A41" w:rsidRDefault="001B3A41" w:rsidP="006B3C3C">
                  <w:pPr>
                    <w:rPr>
                      <w:sz w:val="20"/>
                    </w:rPr>
                  </w:pPr>
                  <w:r>
                    <w:rPr>
                      <w:sz w:val="20"/>
                    </w:rPr>
                    <w:t>-Power Point on Ch 7 Sec 4</w:t>
                  </w:r>
                </w:p>
                <w:p w:rsidR="001B3A41" w:rsidRPr="006721EC" w:rsidRDefault="001B3A41" w:rsidP="006B3C3C">
                  <w:pPr>
                    <w:rPr>
                      <w:sz w:val="20"/>
                    </w:rPr>
                  </w:pPr>
                  <w:r>
                    <w:rPr>
                      <w:sz w:val="20"/>
                    </w:rPr>
                    <w:t>-P.C. on Jackson</w:t>
                  </w:r>
                </w:p>
                <w:p w:rsidR="001B3A41" w:rsidRDefault="001B3A41" w:rsidP="006B3C3C">
                  <w:pPr>
                    <w:rPr>
                      <w:sz w:val="20"/>
                    </w:rPr>
                  </w:pPr>
                  <w:r>
                    <w:rPr>
                      <w:sz w:val="20"/>
                    </w:rPr>
                    <w:t>-HW Ch 7 Building vocabulary W.S.</w:t>
                  </w:r>
                </w:p>
                <w:p w:rsidR="001B3A41" w:rsidRPr="00C769DE" w:rsidRDefault="001B3A41">
                  <w:pPr>
                    <w:rPr>
                      <w:sz w:val="20"/>
                    </w:rPr>
                  </w:pPr>
                </w:p>
                <w:p w:rsidR="001B3A41" w:rsidRPr="00C769DE" w:rsidRDefault="001B3A41">
                  <w:pPr>
                    <w:rPr>
                      <w:sz w:val="20"/>
                    </w:rPr>
                  </w:pPr>
                  <w:r w:rsidRPr="00C769DE">
                    <w:rPr>
                      <w:sz w:val="20"/>
                    </w:rPr>
                    <w:t>Nov 9</w:t>
                  </w:r>
                </w:p>
                <w:p w:rsidR="001B3A41" w:rsidRPr="006721EC" w:rsidRDefault="001B3A41" w:rsidP="00A958CA">
                  <w:pPr>
                    <w:rPr>
                      <w:sz w:val="20"/>
                    </w:rPr>
                  </w:pPr>
                  <w:r w:rsidRPr="006721EC">
                    <w:rPr>
                      <w:sz w:val="20"/>
                    </w:rPr>
                    <w:t>-Ch 7 Quiz</w:t>
                  </w:r>
                </w:p>
                <w:p w:rsidR="001B3A41" w:rsidRDefault="001B3A41" w:rsidP="00A958CA">
                  <w:pPr>
                    <w:rPr>
                      <w:sz w:val="20"/>
                    </w:rPr>
                  </w:pPr>
                  <w:r>
                    <w:rPr>
                      <w:sz w:val="20"/>
                    </w:rPr>
                    <w:t>-Go over quiz</w:t>
                  </w:r>
                </w:p>
                <w:p w:rsidR="001B3A41" w:rsidRDefault="001B3A41" w:rsidP="00A958CA">
                  <w:pPr>
                    <w:rPr>
                      <w:sz w:val="20"/>
                    </w:rPr>
                  </w:pPr>
                  <w:r>
                    <w:rPr>
                      <w:sz w:val="20"/>
                    </w:rPr>
                    <w:t>-Harrison-Polk</w:t>
                  </w:r>
                </w:p>
                <w:p w:rsidR="001B3A41" w:rsidRPr="00C769DE" w:rsidRDefault="001B3A41">
                  <w:pPr>
                    <w:rPr>
                      <w:sz w:val="20"/>
                    </w:rPr>
                  </w:pPr>
                </w:p>
                <w:p w:rsidR="001B3A41" w:rsidRPr="00C769DE" w:rsidRDefault="001B3A41">
                  <w:pPr>
                    <w:rPr>
                      <w:sz w:val="20"/>
                    </w:rPr>
                  </w:pPr>
                </w:p>
              </w:txbxContent>
            </v:textbox>
            <w10:wrap type="tight"/>
          </v:shape>
        </w:pict>
      </w:r>
      <w:r>
        <w:rPr>
          <w:noProof/>
        </w:rPr>
        <w:pict>
          <v:shape id="_x0000_s1049" type="#_x0000_t202" style="position:absolute;margin-left:3in;margin-top:-18pt;width:4in;height:9in;z-index:251669504;mso-wrap-edited:f" wrapcoords="0 0 21600 0 21600 21600 0 21600 0 0" filled="f" strokecolor="black [3213]">
            <v:fill o:detectmouseclick="t"/>
            <v:textbox inset=",7.2pt,,7.2pt">
              <w:txbxContent>
                <w:p w:rsidR="001B3A41" w:rsidRPr="00C769DE" w:rsidRDefault="001B3A41" w:rsidP="00C769DE">
                  <w:pPr>
                    <w:rPr>
                      <w:sz w:val="20"/>
                    </w:rPr>
                  </w:pPr>
                  <w:r w:rsidRPr="00C769DE">
                    <w:rPr>
                      <w:sz w:val="20"/>
                    </w:rPr>
                    <w:t>Oct 29</w:t>
                  </w:r>
                </w:p>
                <w:p w:rsidR="001B3A41" w:rsidRPr="00C769DE" w:rsidRDefault="001B3A41" w:rsidP="00C769DE">
                  <w:pPr>
                    <w:rPr>
                      <w:sz w:val="20"/>
                    </w:rPr>
                  </w:pPr>
                  <w:r w:rsidRPr="00C769DE">
                    <w:rPr>
                      <w:sz w:val="20"/>
                    </w:rPr>
                    <w:t>Institute Day (OFF)</w:t>
                  </w:r>
                </w:p>
                <w:p w:rsidR="001B3A41" w:rsidRPr="00C769DE" w:rsidRDefault="001B3A41" w:rsidP="00C769DE">
                  <w:pPr>
                    <w:rPr>
                      <w:sz w:val="20"/>
                    </w:rPr>
                  </w:pPr>
                </w:p>
                <w:p w:rsidR="001B3A41" w:rsidRPr="00C769DE" w:rsidRDefault="001B3A41" w:rsidP="00C769DE">
                  <w:pPr>
                    <w:rPr>
                      <w:sz w:val="20"/>
                    </w:rPr>
                  </w:pPr>
                  <w:r w:rsidRPr="00C769DE">
                    <w:rPr>
                      <w:sz w:val="20"/>
                    </w:rPr>
                    <w:t xml:space="preserve">Oct 30 </w:t>
                  </w:r>
                </w:p>
                <w:p w:rsidR="001B3A41" w:rsidRDefault="001B3A41" w:rsidP="00F9506D">
                  <w:pPr>
                    <w:rPr>
                      <w:sz w:val="20"/>
                    </w:rPr>
                  </w:pPr>
                  <w:r>
                    <w:rPr>
                      <w:sz w:val="20"/>
                    </w:rPr>
                    <w:t>-Reform Dinner Party</w:t>
                  </w:r>
                </w:p>
                <w:p w:rsidR="001B3A41" w:rsidRPr="00C769DE" w:rsidRDefault="001B3A41" w:rsidP="00C769DE">
                  <w:pPr>
                    <w:rPr>
                      <w:sz w:val="20"/>
                    </w:rPr>
                  </w:pPr>
                </w:p>
                <w:p w:rsidR="001B3A41" w:rsidRDefault="001B3A41" w:rsidP="00C769DE">
                  <w:pPr>
                    <w:rPr>
                      <w:sz w:val="20"/>
                    </w:rPr>
                  </w:pPr>
                  <w:r w:rsidRPr="00C769DE">
                    <w:rPr>
                      <w:sz w:val="20"/>
                    </w:rPr>
                    <w:t>Oct 31</w:t>
                  </w:r>
                </w:p>
                <w:p w:rsidR="001B3A41" w:rsidRPr="00C769DE" w:rsidRDefault="001B3A41" w:rsidP="00C769DE">
                  <w:pPr>
                    <w:rPr>
                      <w:sz w:val="20"/>
                    </w:rPr>
                  </w:pPr>
                  <w:r>
                    <w:rPr>
                      <w:sz w:val="20"/>
                    </w:rPr>
                    <w:t>-Discuss HW from Friday</w:t>
                  </w:r>
                </w:p>
                <w:p w:rsidR="001B3A41" w:rsidRPr="00B231FA" w:rsidRDefault="001B3A41" w:rsidP="009614F9">
                  <w:pPr>
                    <w:rPr>
                      <w:sz w:val="20"/>
                    </w:rPr>
                  </w:pPr>
                  <w:r w:rsidRPr="00B231FA">
                    <w:rPr>
                      <w:sz w:val="20"/>
                    </w:rPr>
                    <w:t>-Ch 12 Power Point</w:t>
                  </w:r>
                </w:p>
                <w:p w:rsidR="001B3A41" w:rsidRPr="00C769DE" w:rsidRDefault="001B3A41" w:rsidP="00C769DE">
                  <w:pPr>
                    <w:rPr>
                      <w:sz w:val="20"/>
                    </w:rPr>
                  </w:pPr>
                </w:p>
                <w:p w:rsidR="001B3A41" w:rsidRPr="00C769DE" w:rsidRDefault="001B3A41" w:rsidP="00C769DE">
                  <w:pPr>
                    <w:rPr>
                      <w:sz w:val="20"/>
                    </w:rPr>
                  </w:pPr>
                  <w:r w:rsidRPr="00C769DE">
                    <w:rPr>
                      <w:sz w:val="20"/>
                    </w:rPr>
                    <w:t>Nov 1</w:t>
                  </w:r>
                </w:p>
                <w:p w:rsidR="001B3A41" w:rsidRDefault="001B3A41" w:rsidP="00AB6E2E">
                  <w:pPr>
                    <w:rPr>
                      <w:sz w:val="20"/>
                    </w:rPr>
                  </w:pPr>
                  <w:r>
                    <w:rPr>
                      <w:sz w:val="20"/>
                    </w:rPr>
                    <w:t>-Ch 11-12 Quiz</w:t>
                  </w:r>
                </w:p>
                <w:p w:rsidR="001B3A41" w:rsidRDefault="001B3A41" w:rsidP="00AB6E2E">
                  <w:pPr>
                    <w:rPr>
                      <w:sz w:val="20"/>
                    </w:rPr>
                  </w:pPr>
                  <w:r>
                    <w:rPr>
                      <w:sz w:val="20"/>
                    </w:rPr>
                    <w:t>-Go over Quiz</w:t>
                  </w:r>
                </w:p>
                <w:p w:rsidR="001B3A41" w:rsidRDefault="001B3A41" w:rsidP="008F26B9">
                  <w:pPr>
                    <w:rPr>
                      <w:sz w:val="20"/>
                    </w:rPr>
                  </w:pPr>
                  <w:r>
                    <w:rPr>
                      <w:sz w:val="20"/>
                    </w:rPr>
                    <w:t>-Jackson Review for DBQ (categories)</w:t>
                  </w:r>
                </w:p>
                <w:p w:rsidR="001B3A41" w:rsidRPr="00C769DE" w:rsidRDefault="001B3A41" w:rsidP="00C769DE">
                  <w:pPr>
                    <w:rPr>
                      <w:sz w:val="20"/>
                    </w:rPr>
                  </w:pPr>
                </w:p>
                <w:p w:rsidR="001B3A41" w:rsidRPr="00C769DE" w:rsidRDefault="001B3A41" w:rsidP="00C769DE">
                  <w:pPr>
                    <w:rPr>
                      <w:sz w:val="20"/>
                    </w:rPr>
                  </w:pPr>
                  <w:r w:rsidRPr="00C769DE">
                    <w:rPr>
                      <w:sz w:val="20"/>
                    </w:rPr>
                    <w:t>Nov 2</w:t>
                  </w:r>
                </w:p>
                <w:p w:rsidR="001B3A41" w:rsidRDefault="001B3A41" w:rsidP="00B45077">
                  <w:pPr>
                    <w:rPr>
                      <w:sz w:val="20"/>
                    </w:rPr>
                  </w:pPr>
                  <w:r>
                    <w:rPr>
                      <w:sz w:val="20"/>
                    </w:rPr>
                    <w:t>-Unit 3 DBQ (Jackson)</w:t>
                  </w:r>
                </w:p>
                <w:p w:rsidR="001B3A41" w:rsidRPr="00C769DE" w:rsidRDefault="001B3A41" w:rsidP="00C769DE">
                  <w:pPr>
                    <w:rPr>
                      <w:sz w:val="20"/>
                    </w:rPr>
                  </w:pPr>
                </w:p>
                <w:p w:rsidR="001B3A41" w:rsidRPr="00C769DE" w:rsidRDefault="001B3A41" w:rsidP="00C769DE">
                  <w:pPr>
                    <w:rPr>
                      <w:sz w:val="20"/>
                    </w:rPr>
                  </w:pPr>
                  <w:r w:rsidRPr="00C769DE">
                    <w:rPr>
                      <w:sz w:val="20"/>
                    </w:rPr>
                    <w:t>Nov 5</w:t>
                  </w:r>
                </w:p>
                <w:p w:rsidR="001B3A41" w:rsidRDefault="001B3A41" w:rsidP="00B45077">
                  <w:pPr>
                    <w:rPr>
                      <w:sz w:val="20"/>
                    </w:rPr>
                  </w:pPr>
                  <w:r>
                    <w:rPr>
                      <w:sz w:val="20"/>
                    </w:rPr>
                    <w:t>-Unit 3 MC</w:t>
                  </w:r>
                </w:p>
                <w:p w:rsidR="001B3A41" w:rsidRPr="00C769DE" w:rsidRDefault="001B3A41" w:rsidP="00C769DE">
                  <w:pPr>
                    <w:rPr>
                      <w:sz w:val="20"/>
                    </w:rPr>
                  </w:pPr>
                </w:p>
                <w:p w:rsidR="001B3A41" w:rsidRPr="00C769DE" w:rsidRDefault="001B3A41" w:rsidP="00C769DE">
                  <w:pPr>
                    <w:rPr>
                      <w:sz w:val="20"/>
                    </w:rPr>
                  </w:pPr>
                  <w:r w:rsidRPr="00C769DE">
                    <w:rPr>
                      <w:sz w:val="20"/>
                    </w:rPr>
                    <w:t>Nov 6</w:t>
                  </w:r>
                </w:p>
                <w:p w:rsidR="001B3A41" w:rsidRDefault="001B3A41" w:rsidP="00C769DE">
                  <w:pPr>
                    <w:rPr>
                      <w:sz w:val="20"/>
                    </w:rPr>
                  </w:pPr>
                  <w:r>
                    <w:rPr>
                      <w:sz w:val="20"/>
                    </w:rPr>
                    <w:t xml:space="preserve">-ACT for </w:t>
                  </w:r>
                  <w:proofErr w:type="gramStart"/>
                  <w:r>
                    <w:rPr>
                      <w:sz w:val="20"/>
                    </w:rPr>
                    <w:t>Juniors</w:t>
                  </w:r>
                  <w:proofErr w:type="gramEnd"/>
                  <w:r>
                    <w:rPr>
                      <w:sz w:val="20"/>
                    </w:rPr>
                    <w:t xml:space="preserve"> </w:t>
                  </w:r>
                </w:p>
                <w:p w:rsidR="001B3A41" w:rsidRPr="00C769DE" w:rsidRDefault="001B3A41" w:rsidP="00C769DE">
                  <w:pPr>
                    <w:rPr>
                      <w:sz w:val="20"/>
                    </w:rPr>
                  </w:pPr>
                </w:p>
                <w:p w:rsidR="001B3A41" w:rsidRDefault="001B3A41" w:rsidP="00C769DE">
                  <w:pPr>
                    <w:rPr>
                      <w:sz w:val="20"/>
                    </w:rPr>
                  </w:pPr>
                  <w:r w:rsidRPr="00C769DE">
                    <w:rPr>
                      <w:sz w:val="20"/>
                    </w:rPr>
                    <w:t>Nov 7</w:t>
                  </w:r>
                </w:p>
                <w:p w:rsidR="001B3A41" w:rsidRDefault="001B3A41" w:rsidP="00C769DE">
                  <w:pPr>
                    <w:rPr>
                      <w:sz w:val="20"/>
                    </w:rPr>
                  </w:pPr>
                  <w:r>
                    <w:rPr>
                      <w:sz w:val="20"/>
                    </w:rPr>
                    <w:t>-Talk about election 2012</w:t>
                  </w:r>
                </w:p>
                <w:p w:rsidR="001B3A41" w:rsidRPr="00C769DE" w:rsidRDefault="001B3A41" w:rsidP="00C769DE">
                  <w:pPr>
                    <w:rPr>
                      <w:sz w:val="20"/>
                    </w:rPr>
                  </w:pPr>
                  <w:r>
                    <w:rPr>
                      <w:sz w:val="20"/>
                    </w:rPr>
                    <w:t>-Go over Unit 3 exam</w:t>
                  </w:r>
                </w:p>
                <w:p w:rsidR="001B3A41" w:rsidRPr="00C769DE" w:rsidRDefault="001B3A41" w:rsidP="00C769DE">
                  <w:pPr>
                    <w:rPr>
                      <w:sz w:val="20"/>
                    </w:rPr>
                  </w:pPr>
                </w:p>
                <w:p w:rsidR="001B3A41" w:rsidRDefault="001B3A41" w:rsidP="00C769DE">
                  <w:pPr>
                    <w:rPr>
                      <w:sz w:val="20"/>
                    </w:rPr>
                  </w:pPr>
                  <w:r w:rsidRPr="00C769DE">
                    <w:rPr>
                      <w:sz w:val="20"/>
                    </w:rPr>
                    <w:t>Nov 8</w:t>
                  </w:r>
                </w:p>
                <w:p w:rsidR="001B3A41" w:rsidRDefault="001B3A41" w:rsidP="00C769DE">
                  <w:pPr>
                    <w:rPr>
                      <w:sz w:val="20"/>
                    </w:rPr>
                  </w:pPr>
                  <w:r>
                    <w:rPr>
                      <w:sz w:val="20"/>
                    </w:rPr>
                    <w:t xml:space="preserve">-Good Bad Example of Jackson DBQ </w:t>
                  </w:r>
                </w:p>
                <w:p w:rsidR="001B3A41" w:rsidRPr="00C769DE" w:rsidRDefault="001B3A41" w:rsidP="00C769DE">
                  <w:pPr>
                    <w:rPr>
                      <w:sz w:val="20"/>
                    </w:rPr>
                  </w:pPr>
                  <w:r>
                    <w:rPr>
                      <w:sz w:val="20"/>
                    </w:rPr>
                    <w:t xml:space="preserve">-Peer editing activity  </w:t>
                  </w:r>
                </w:p>
                <w:p w:rsidR="001B3A41" w:rsidRPr="00C769DE" w:rsidRDefault="001B3A41" w:rsidP="0081030C">
                  <w:pPr>
                    <w:rPr>
                      <w:sz w:val="20"/>
                    </w:rPr>
                  </w:pPr>
                </w:p>
                <w:p w:rsidR="001B3A41" w:rsidRDefault="001B3A41" w:rsidP="00C769DE">
                  <w:pPr>
                    <w:rPr>
                      <w:sz w:val="20"/>
                    </w:rPr>
                  </w:pPr>
                  <w:r w:rsidRPr="00C769DE">
                    <w:rPr>
                      <w:sz w:val="20"/>
                    </w:rPr>
                    <w:t>Nov 9</w:t>
                  </w:r>
                </w:p>
                <w:p w:rsidR="001B3A41" w:rsidRDefault="001B3A41" w:rsidP="000B02BA">
                  <w:pPr>
                    <w:rPr>
                      <w:sz w:val="20"/>
                    </w:rPr>
                  </w:pPr>
                  <w:r>
                    <w:rPr>
                      <w:sz w:val="20"/>
                    </w:rPr>
                    <w:t xml:space="preserve">-Ch 13 Power Point </w:t>
                  </w:r>
                </w:p>
                <w:p w:rsidR="001B3A41" w:rsidRDefault="001B3A41" w:rsidP="000B02BA">
                  <w:pPr>
                    <w:rPr>
                      <w:sz w:val="20"/>
                    </w:rPr>
                  </w:pPr>
                  <w:r>
                    <w:rPr>
                      <w:sz w:val="20"/>
                    </w:rPr>
                    <w:t>-President video Tyler-Polk</w:t>
                  </w:r>
                </w:p>
                <w:p w:rsidR="001B3A41" w:rsidRPr="00C769DE" w:rsidRDefault="001B3A41" w:rsidP="00C769DE">
                  <w:pPr>
                    <w:rPr>
                      <w:sz w:val="20"/>
                    </w:rPr>
                  </w:pPr>
                </w:p>
                <w:p w:rsidR="001B3A41" w:rsidRDefault="001B3A41" w:rsidP="0081030C">
                  <w:pPr>
                    <w:rPr>
                      <w:sz w:val="20"/>
                    </w:rPr>
                  </w:pPr>
                </w:p>
                <w:p w:rsidR="001B3A41" w:rsidRDefault="001B3A41"/>
              </w:txbxContent>
            </v:textbox>
            <w10:wrap type="tight"/>
          </v:shape>
        </w:pict>
      </w:r>
    </w:p>
    <w:p w:rsidR="009B7453" w:rsidRDefault="004A50BB">
      <w:r>
        <w:rPr>
          <w:noProof/>
        </w:rPr>
        <w:pict>
          <v:shape id="_x0000_s1053" type="#_x0000_t202" style="position:absolute;margin-left:-1in;margin-top:-36pt;width:4in;height:10in;z-index:251670528;mso-wrap-edited:f;mso-position-horizontal:absolute;mso-position-vertical:absolute" wrapcoords="0 0 21600 0 21600 21600 0 21600 0 0" filled="f" strokecolor="black [3213]">
            <v:fill o:detectmouseclick="t"/>
            <v:textbox inset=",7.2pt,,7.2pt">
              <w:txbxContent>
                <w:p w:rsidR="001B3A41" w:rsidRPr="00FE7D01" w:rsidRDefault="001B3A41">
                  <w:pPr>
                    <w:rPr>
                      <w:sz w:val="20"/>
                    </w:rPr>
                  </w:pPr>
                  <w:r w:rsidRPr="00FE7D01">
                    <w:rPr>
                      <w:sz w:val="20"/>
                    </w:rPr>
                    <w:t>Nov 12</w:t>
                  </w:r>
                </w:p>
                <w:p w:rsidR="001B3A41" w:rsidRPr="006721EC" w:rsidRDefault="001B3A41" w:rsidP="009F6633">
                  <w:pPr>
                    <w:rPr>
                      <w:sz w:val="20"/>
                    </w:rPr>
                  </w:pPr>
                  <w:r>
                    <w:rPr>
                      <w:sz w:val="20"/>
                    </w:rPr>
                    <w:t>-</w:t>
                  </w:r>
                  <w:r w:rsidRPr="006721EC">
                    <w:rPr>
                      <w:sz w:val="20"/>
                    </w:rPr>
                    <w:t>Unit 3 Exam (Federalist Era/Jackson Era)</w:t>
                  </w:r>
                </w:p>
                <w:p w:rsidR="001B3A41" w:rsidRDefault="001B3A41" w:rsidP="009F6633">
                  <w:pPr>
                    <w:rPr>
                      <w:sz w:val="20"/>
                    </w:rPr>
                  </w:pPr>
                  <w:r>
                    <w:rPr>
                      <w:sz w:val="20"/>
                    </w:rPr>
                    <w:t>-Go over Exam</w:t>
                  </w:r>
                </w:p>
                <w:p w:rsidR="001B3A41" w:rsidRPr="00FE7D01" w:rsidRDefault="001B3A41">
                  <w:pPr>
                    <w:rPr>
                      <w:sz w:val="20"/>
                    </w:rPr>
                  </w:pPr>
                </w:p>
                <w:p w:rsidR="001B3A41" w:rsidRDefault="001B3A41">
                  <w:pPr>
                    <w:rPr>
                      <w:sz w:val="20"/>
                    </w:rPr>
                  </w:pPr>
                  <w:r w:rsidRPr="00FE7D01">
                    <w:rPr>
                      <w:sz w:val="20"/>
                    </w:rPr>
                    <w:t>Nov 13</w:t>
                  </w:r>
                </w:p>
                <w:p w:rsidR="001B3A41" w:rsidRPr="00264E3F" w:rsidRDefault="001B3A41">
                  <w:pPr>
                    <w:rPr>
                      <w:rFonts w:cs="Lucida Grande"/>
                      <w:sz w:val="20"/>
                      <w:szCs w:val="22"/>
                    </w:rPr>
                  </w:pPr>
                  <w:r>
                    <w:rPr>
                      <w:rFonts w:cs="Lucida Grande"/>
                      <w:sz w:val="20"/>
                      <w:szCs w:val="22"/>
                    </w:rPr>
                    <w:t>-</w:t>
                  </w:r>
                  <w:r w:rsidRPr="001B01A9">
                    <w:rPr>
                      <w:rFonts w:cs="Lucida Grande"/>
                      <w:sz w:val="20"/>
                      <w:szCs w:val="22"/>
                    </w:rPr>
                    <w:t xml:space="preserve">Have </w:t>
                  </w:r>
                  <w:r w:rsidRPr="00E1464D">
                    <w:rPr>
                      <w:rFonts w:cs="Lucida Grande"/>
                      <w:sz w:val="20"/>
                      <w:szCs w:val="22"/>
                    </w:rPr>
                    <w:t>students identify what the word “reform” means. Ask them to predict what might be possible areas that were in need of reform in the mid-1800s. If they were alive then, what would they seek to change?</w:t>
                  </w:r>
                </w:p>
                <w:p w:rsidR="001B3A41" w:rsidRPr="00E1464D" w:rsidRDefault="001B3A41" w:rsidP="009F6633">
                  <w:pPr>
                    <w:rPr>
                      <w:sz w:val="20"/>
                    </w:rPr>
                  </w:pPr>
                  <w:r w:rsidRPr="00E1464D">
                    <w:rPr>
                      <w:sz w:val="20"/>
                    </w:rPr>
                    <w:t>-Introduce the Reform</w:t>
                  </w:r>
                  <w:r>
                    <w:rPr>
                      <w:sz w:val="20"/>
                    </w:rPr>
                    <w:t xml:space="preserve"> Era Project/Go to Computer Lab (show good and bad examples)</w:t>
                  </w:r>
                </w:p>
                <w:p w:rsidR="001B3A41" w:rsidRPr="00E1464D" w:rsidRDefault="001B3A41" w:rsidP="009F6633">
                  <w:pPr>
                    <w:rPr>
                      <w:sz w:val="20"/>
                    </w:rPr>
                  </w:pPr>
                  <w:r w:rsidRPr="00E1464D">
                    <w:rPr>
                      <w:sz w:val="20"/>
                    </w:rPr>
                    <w:t>-HW S.G. Ch 8 Sec 1</w:t>
                  </w:r>
                </w:p>
                <w:p w:rsidR="001B3A41" w:rsidRPr="00FE7D01" w:rsidRDefault="001B3A41">
                  <w:pPr>
                    <w:rPr>
                      <w:sz w:val="20"/>
                    </w:rPr>
                  </w:pPr>
                </w:p>
                <w:p w:rsidR="001B3A41" w:rsidRPr="00FE7D01" w:rsidRDefault="001B3A41">
                  <w:pPr>
                    <w:rPr>
                      <w:sz w:val="20"/>
                    </w:rPr>
                  </w:pPr>
                  <w:r w:rsidRPr="00FE7D01">
                    <w:rPr>
                      <w:sz w:val="20"/>
                    </w:rPr>
                    <w:t>Nov 14</w:t>
                  </w:r>
                </w:p>
                <w:p w:rsidR="001B3A41" w:rsidRPr="00E1464D" w:rsidRDefault="001B3A41" w:rsidP="009F6633">
                  <w:pPr>
                    <w:rPr>
                      <w:sz w:val="20"/>
                    </w:rPr>
                  </w:pPr>
                  <w:r w:rsidRPr="00E1464D">
                    <w:rPr>
                      <w:sz w:val="20"/>
                    </w:rPr>
                    <w:t>- Reform</w:t>
                  </w:r>
                  <w:r>
                    <w:rPr>
                      <w:sz w:val="20"/>
                    </w:rPr>
                    <w:t xml:space="preserve"> Era Project/Go to Computer Lab</w:t>
                  </w:r>
                </w:p>
                <w:p w:rsidR="001B3A41" w:rsidRPr="00FE7D01" w:rsidRDefault="001B3A41">
                  <w:pPr>
                    <w:rPr>
                      <w:sz w:val="20"/>
                    </w:rPr>
                  </w:pPr>
                </w:p>
                <w:p w:rsidR="001B3A41" w:rsidRDefault="001B3A41">
                  <w:pPr>
                    <w:rPr>
                      <w:sz w:val="20"/>
                    </w:rPr>
                  </w:pPr>
                  <w:r w:rsidRPr="00FE7D01">
                    <w:rPr>
                      <w:sz w:val="20"/>
                    </w:rPr>
                    <w:t>Nov 15</w:t>
                  </w:r>
                </w:p>
                <w:p w:rsidR="001B3A41" w:rsidRPr="00E1464D" w:rsidRDefault="001B3A41" w:rsidP="009F6633">
                  <w:pPr>
                    <w:rPr>
                      <w:sz w:val="20"/>
                    </w:rPr>
                  </w:pPr>
                  <w:r w:rsidRPr="00E1464D">
                    <w:rPr>
                      <w:sz w:val="20"/>
                    </w:rPr>
                    <w:t>-Reform Era Pr</w:t>
                  </w:r>
                  <w:r>
                    <w:rPr>
                      <w:sz w:val="20"/>
                    </w:rPr>
                    <w:t xml:space="preserve">esentation in Computer lab Presentations </w:t>
                  </w:r>
                </w:p>
                <w:p w:rsidR="001B3A41" w:rsidRPr="00E1464D" w:rsidRDefault="001B3A41" w:rsidP="009F6633">
                  <w:pPr>
                    <w:rPr>
                      <w:sz w:val="20"/>
                    </w:rPr>
                  </w:pPr>
                  <w:r w:rsidRPr="00E1464D">
                    <w:rPr>
                      <w:sz w:val="20"/>
                    </w:rPr>
                    <w:t>-</w:t>
                  </w:r>
                  <w:r>
                    <w:rPr>
                      <w:sz w:val="20"/>
                    </w:rPr>
                    <w:t xml:space="preserve">HW </w:t>
                  </w:r>
                  <w:r w:rsidRPr="00E1464D">
                    <w:rPr>
                      <w:sz w:val="20"/>
                    </w:rPr>
                    <w:t>Ch 8 Sec 4</w:t>
                  </w:r>
                </w:p>
                <w:p w:rsidR="001B3A41" w:rsidRPr="00FE7D01" w:rsidRDefault="001B3A41">
                  <w:pPr>
                    <w:rPr>
                      <w:sz w:val="20"/>
                    </w:rPr>
                  </w:pPr>
                </w:p>
                <w:p w:rsidR="001B3A41" w:rsidRDefault="001B3A41">
                  <w:pPr>
                    <w:rPr>
                      <w:sz w:val="20"/>
                    </w:rPr>
                  </w:pPr>
                  <w:r w:rsidRPr="00FE7D01">
                    <w:rPr>
                      <w:sz w:val="20"/>
                    </w:rPr>
                    <w:t>Nov 16</w:t>
                  </w:r>
                </w:p>
                <w:p w:rsidR="001B3A41" w:rsidRDefault="001B3A41">
                  <w:pPr>
                    <w:rPr>
                      <w:sz w:val="20"/>
                    </w:rPr>
                  </w:pPr>
                  <w:r w:rsidRPr="0066757E">
                    <w:rPr>
                      <w:sz w:val="20"/>
                    </w:rPr>
                    <w:t>-Acrostic Ode activity on reform movements from the dinner party (extra credit)</w:t>
                  </w:r>
                </w:p>
                <w:p w:rsidR="001B3A41" w:rsidRDefault="001B3A41">
                  <w:pPr>
                    <w:rPr>
                      <w:sz w:val="20"/>
                    </w:rPr>
                  </w:pPr>
                  <w:r>
                    <w:rPr>
                      <w:sz w:val="20"/>
                    </w:rPr>
                    <w:t>-Ch 8 Sec 2 Power Point</w:t>
                  </w:r>
                </w:p>
                <w:p w:rsidR="001B3A41" w:rsidRPr="00E1464D" w:rsidRDefault="001B3A41" w:rsidP="00BD5520">
                  <w:pPr>
                    <w:rPr>
                      <w:sz w:val="20"/>
                    </w:rPr>
                  </w:pPr>
                  <w:r>
                    <w:rPr>
                      <w:sz w:val="20"/>
                    </w:rPr>
                    <w:t xml:space="preserve">-CPI W.S. (show how to do it) </w:t>
                  </w:r>
                </w:p>
                <w:p w:rsidR="001B3A41" w:rsidRPr="00FE7D01" w:rsidRDefault="001B3A41">
                  <w:pPr>
                    <w:rPr>
                      <w:sz w:val="20"/>
                    </w:rPr>
                  </w:pPr>
                </w:p>
                <w:p w:rsidR="001B3A41" w:rsidRDefault="001B3A41">
                  <w:pPr>
                    <w:rPr>
                      <w:sz w:val="20"/>
                    </w:rPr>
                  </w:pPr>
                  <w:r w:rsidRPr="00FE7D01">
                    <w:rPr>
                      <w:sz w:val="20"/>
                    </w:rPr>
                    <w:t>Nov 19</w:t>
                  </w:r>
                </w:p>
                <w:p w:rsidR="001B3A41" w:rsidRDefault="001B3A41">
                  <w:pPr>
                    <w:rPr>
                      <w:sz w:val="20"/>
                    </w:rPr>
                  </w:pPr>
                  <w:r>
                    <w:rPr>
                      <w:sz w:val="20"/>
                    </w:rPr>
                    <w:t xml:space="preserve">-CPI W.S. and </w:t>
                  </w:r>
                  <w:r w:rsidRPr="0066757E">
                    <w:rPr>
                      <w:sz w:val="20"/>
                    </w:rPr>
                    <w:t>W.S. on South’s justification of</w:t>
                  </w:r>
                  <w:r>
                    <w:rPr>
                      <w:sz w:val="20"/>
                    </w:rPr>
                    <w:t xml:space="preserve"> slavery (HW/in class)</w:t>
                  </w:r>
                </w:p>
                <w:p w:rsidR="001B3A41" w:rsidRDefault="001B3A41">
                  <w:pPr>
                    <w:rPr>
                      <w:sz w:val="20"/>
                    </w:rPr>
                  </w:pPr>
                  <w:r>
                    <w:rPr>
                      <w:sz w:val="20"/>
                    </w:rPr>
                    <w:t>-Power point Ch 8 Sec 3</w:t>
                  </w:r>
                </w:p>
                <w:p w:rsidR="001B3A41" w:rsidRPr="00FE7D01" w:rsidRDefault="001B3A41">
                  <w:pPr>
                    <w:rPr>
                      <w:sz w:val="20"/>
                    </w:rPr>
                  </w:pPr>
                </w:p>
                <w:p w:rsidR="001B3A41" w:rsidRDefault="001B3A41">
                  <w:pPr>
                    <w:rPr>
                      <w:sz w:val="20"/>
                    </w:rPr>
                  </w:pPr>
                  <w:r w:rsidRPr="00FE7D01">
                    <w:rPr>
                      <w:sz w:val="20"/>
                    </w:rPr>
                    <w:t>Nov 20</w:t>
                  </w:r>
                </w:p>
                <w:p w:rsidR="001B3A41" w:rsidRDefault="001B3A41" w:rsidP="00F26BC5">
                  <w:pPr>
                    <w:rPr>
                      <w:sz w:val="20"/>
                    </w:rPr>
                  </w:pPr>
                  <w:r>
                    <w:rPr>
                      <w:sz w:val="20"/>
                    </w:rPr>
                    <w:t xml:space="preserve">-Ch 8 Quiz </w:t>
                  </w:r>
                </w:p>
                <w:p w:rsidR="001B3A41" w:rsidRDefault="001B3A41">
                  <w:pPr>
                    <w:rPr>
                      <w:sz w:val="20"/>
                    </w:rPr>
                  </w:pPr>
                  <w:r>
                    <w:rPr>
                      <w:sz w:val="20"/>
                    </w:rPr>
                    <w:t>-Go over Quiz</w:t>
                  </w:r>
                </w:p>
                <w:p w:rsidR="001B3A41" w:rsidRPr="0066757E" w:rsidRDefault="001B3A41" w:rsidP="00AF4303">
                  <w:pPr>
                    <w:rPr>
                      <w:sz w:val="20"/>
                    </w:rPr>
                  </w:pPr>
                  <w:r w:rsidRPr="0066757E">
                    <w:rPr>
                      <w:sz w:val="20"/>
                    </w:rPr>
                    <w:t>-“America the Story of Us Westward 2-9”</w:t>
                  </w:r>
                </w:p>
                <w:p w:rsidR="001B3A41" w:rsidRPr="0066757E" w:rsidRDefault="001B3A41" w:rsidP="00B159A5">
                  <w:pPr>
                    <w:rPr>
                      <w:sz w:val="20"/>
                    </w:rPr>
                  </w:pPr>
                  <w:r w:rsidRPr="0066757E">
                    <w:rPr>
                      <w:sz w:val="20"/>
                    </w:rPr>
                    <w:t>-</w:t>
                  </w:r>
                  <w:r>
                    <w:rPr>
                      <w:sz w:val="20"/>
                    </w:rPr>
                    <w:t xml:space="preserve">HW </w:t>
                  </w:r>
                  <w:r w:rsidRPr="0066757E">
                    <w:rPr>
                      <w:sz w:val="20"/>
                    </w:rPr>
                    <w:t>W.S. “Black Hawk’s Farewell Speech”</w:t>
                  </w:r>
                </w:p>
                <w:p w:rsidR="001B3A41" w:rsidRPr="00FE7D01" w:rsidRDefault="001B3A41">
                  <w:pPr>
                    <w:rPr>
                      <w:sz w:val="20"/>
                    </w:rPr>
                  </w:pPr>
                </w:p>
                <w:p w:rsidR="001B3A41" w:rsidRPr="00FE7D01" w:rsidRDefault="001B3A41">
                  <w:pPr>
                    <w:rPr>
                      <w:sz w:val="20"/>
                    </w:rPr>
                  </w:pPr>
                  <w:r w:rsidRPr="00FE7D01">
                    <w:rPr>
                      <w:sz w:val="20"/>
                    </w:rPr>
                    <w:t>Nov 21</w:t>
                  </w:r>
                </w:p>
                <w:p w:rsidR="001B3A41" w:rsidRPr="0066757E" w:rsidRDefault="001B3A41" w:rsidP="00062C9F">
                  <w:pPr>
                    <w:rPr>
                      <w:sz w:val="20"/>
                    </w:rPr>
                  </w:pPr>
                  <w:r w:rsidRPr="0066757E">
                    <w:rPr>
                      <w:sz w:val="20"/>
                    </w:rPr>
                    <w:t>-“America the Story of Us Westward 2-9”</w:t>
                  </w:r>
                </w:p>
                <w:p w:rsidR="001B3A41" w:rsidRPr="00FE7D01" w:rsidRDefault="001B3A41">
                  <w:pPr>
                    <w:rPr>
                      <w:sz w:val="20"/>
                    </w:rPr>
                  </w:pPr>
                </w:p>
                <w:p w:rsidR="001B3A41" w:rsidRPr="00FE7D01" w:rsidRDefault="001B3A41">
                  <w:pPr>
                    <w:rPr>
                      <w:sz w:val="20"/>
                    </w:rPr>
                  </w:pPr>
                  <w:r w:rsidRPr="00FE7D01">
                    <w:rPr>
                      <w:sz w:val="20"/>
                    </w:rPr>
                    <w:t>Nov 22</w:t>
                  </w:r>
                </w:p>
                <w:p w:rsidR="001B3A41" w:rsidRPr="00FE7D01" w:rsidRDefault="001B3A41">
                  <w:pPr>
                    <w:rPr>
                      <w:sz w:val="20"/>
                    </w:rPr>
                  </w:pPr>
                  <w:r w:rsidRPr="00FE7D01">
                    <w:rPr>
                      <w:sz w:val="20"/>
                    </w:rPr>
                    <w:t>-OFF</w:t>
                  </w:r>
                </w:p>
                <w:p w:rsidR="001B3A41" w:rsidRPr="00FE7D01" w:rsidRDefault="001B3A41">
                  <w:pPr>
                    <w:rPr>
                      <w:sz w:val="20"/>
                    </w:rPr>
                  </w:pPr>
                </w:p>
                <w:p w:rsidR="001B3A41" w:rsidRPr="00FE7D01" w:rsidRDefault="001B3A41">
                  <w:pPr>
                    <w:rPr>
                      <w:sz w:val="20"/>
                    </w:rPr>
                  </w:pPr>
                  <w:r w:rsidRPr="00FE7D01">
                    <w:rPr>
                      <w:sz w:val="20"/>
                    </w:rPr>
                    <w:t>Nov 23</w:t>
                  </w:r>
                </w:p>
                <w:p w:rsidR="001B3A41" w:rsidRDefault="001B3A41">
                  <w:pPr>
                    <w:rPr>
                      <w:sz w:val="20"/>
                    </w:rPr>
                  </w:pPr>
                  <w:r w:rsidRPr="00FE7D01">
                    <w:rPr>
                      <w:sz w:val="20"/>
                    </w:rPr>
                    <w:t>-OFF</w:t>
                  </w:r>
                </w:p>
                <w:p w:rsidR="001B3A41" w:rsidRDefault="001B3A41">
                  <w:pPr>
                    <w:rPr>
                      <w:sz w:val="20"/>
                    </w:rPr>
                  </w:pPr>
                </w:p>
                <w:p w:rsidR="001B3A41" w:rsidRPr="00FE7D01" w:rsidRDefault="001B3A41">
                  <w:pPr>
                    <w:rPr>
                      <w:sz w:val="20"/>
                    </w:rPr>
                  </w:pPr>
                </w:p>
              </w:txbxContent>
            </v:textbox>
            <w10:wrap type="tight"/>
          </v:shape>
        </w:pict>
      </w:r>
      <w:r>
        <w:rPr>
          <w:noProof/>
        </w:rPr>
        <w:pict>
          <v:shape id="_x0000_s1054" type="#_x0000_t202" style="position:absolute;margin-left:3in;margin-top:-36pt;width:4in;height:10in;z-index:251671552;mso-wrap-edited:f" wrapcoords="0 0 21600 0 21600 21600 0 21600 0 0" filled="f" strokecolor="black [3213]">
            <v:fill o:detectmouseclick="t"/>
            <v:textbox inset=",7.2pt,,7.2pt">
              <w:txbxContent>
                <w:p w:rsidR="001B3A41" w:rsidRPr="00FE7D01" w:rsidRDefault="001B3A41" w:rsidP="00FE7D01">
                  <w:pPr>
                    <w:rPr>
                      <w:sz w:val="20"/>
                    </w:rPr>
                  </w:pPr>
                  <w:r w:rsidRPr="00FE7D01">
                    <w:rPr>
                      <w:sz w:val="20"/>
                    </w:rPr>
                    <w:t>Nov 12</w:t>
                  </w:r>
                </w:p>
                <w:p w:rsidR="001B3A41" w:rsidRDefault="001B3A41" w:rsidP="0072134B">
                  <w:pPr>
                    <w:rPr>
                      <w:sz w:val="20"/>
                    </w:rPr>
                  </w:pPr>
                  <w:r w:rsidRPr="00DF0AE8">
                    <w:rPr>
                      <w:sz w:val="20"/>
                    </w:rPr>
                    <w:t>-“The Mexican War-was it the national interest” (do only t-chart)</w:t>
                  </w:r>
                </w:p>
                <w:p w:rsidR="001B3A41" w:rsidRDefault="001B3A41" w:rsidP="0072134B">
                  <w:pPr>
                    <w:rPr>
                      <w:sz w:val="20"/>
                    </w:rPr>
                  </w:pPr>
                  <w:r>
                    <w:rPr>
                      <w:sz w:val="20"/>
                    </w:rPr>
                    <w:t>-Taylor</w:t>
                  </w:r>
                  <w:r w:rsidRPr="00DF0AE8">
                    <w:rPr>
                      <w:sz w:val="20"/>
                    </w:rPr>
                    <w:t xml:space="preserve"> president video</w:t>
                  </w:r>
                </w:p>
                <w:p w:rsidR="001B3A41" w:rsidRDefault="001B3A41" w:rsidP="0072134B">
                  <w:pPr>
                    <w:rPr>
                      <w:sz w:val="20"/>
                    </w:rPr>
                  </w:pPr>
                  <w:r>
                    <w:rPr>
                      <w:sz w:val="20"/>
                    </w:rPr>
                    <w:t>-Collect rewrites on DBQ (Jackson)</w:t>
                  </w:r>
                </w:p>
                <w:p w:rsidR="001B3A41" w:rsidRPr="00FE7D01" w:rsidRDefault="001B3A41" w:rsidP="00FE7D01">
                  <w:pPr>
                    <w:rPr>
                      <w:sz w:val="20"/>
                    </w:rPr>
                  </w:pPr>
                </w:p>
                <w:p w:rsidR="001B3A41" w:rsidRPr="00FE7D01" w:rsidRDefault="001B3A41" w:rsidP="00FE7D01">
                  <w:pPr>
                    <w:rPr>
                      <w:sz w:val="20"/>
                    </w:rPr>
                  </w:pPr>
                  <w:r w:rsidRPr="00FE7D01">
                    <w:rPr>
                      <w:sz w:val="20"/>
                    </w:rPr>
                    <w:t>Nov 13</w:t>
                  </w:r>
                </w:p>
                <w:p w:rsidR="001B3A41" w:rsidRPr="00DF0AE8" w:rsidRDefault="001B3A41" w:rsidP="0072134B">
                  <w:pPr>
                    <w:rPr>
                      <w:sz w:val="20"/>
                    </w:rPr>
                  </w:pPr>
                  <w:r w:rsidRPr="00DF0AE8">
                    <w:rPr>
                      <w:sz w:val="20"/>
                    </w:rPr>
                    <w:t>-Sectional Framework for the Ante-bellum Period</w:t>
                  </w:r>
                </w:p>
                <w:p w:rsidR="001B3A41" w:rsidRDefault="001B3A41" w:rsidP="00FE7D01">
                  <w:pPr>
                    <w:rPr>
                      <w:sz w:val="20"/>
                    </w:rPr>
                  </w:pPr>
                  <w:r>
                    <w:rPr>
                      <w:sz w:val="20"/>
                    </w:rPr>
                    <w:t>-Go over in class</w:t>
                  </w:r>
                </w:p>
                <w:p w:rsidR="001B3A41" w:rsidRPr="00FE7D01" w:rsidRDefault="001B3A41" w:rsidP="00FE7D01">
                  <w:pPr>
                    <w:rPr>
                      <w:sz w:val="20"/>
                    </w:rPr>
                  </w:pPr>
                </w:p>
                <w:p w:rsidR="001B3A41" w:rsidRDefault="001B3A41" w:rsidP="00FE7D01">
                  <w:pPr>
                    <w:rPr>
                      <w:sz w:val="20"/>
                    </w:rPr>
                  </w:pPr>
                  <w:r w:rsidRPr="00FE7D01">
                    <w:rPr>
                      <w:sz w:val="20"/>
                    </w:rPr>
                    <w:t>Nov 14</w:t>
                  </w:r>
                </w:p>
                <w:p w:rsidR="001B3A41" w:rsidRPr="00FE7D01" w:rsidRDefault="001B3A41" w:rsidP="00FE7D01">
                  <w:pPr>
                    <w:rPr>
                      <w:sz w:val="20"/>
                    </w:rPr>
                  </w:pPr>
                  <w:r>
                    <w:rPr>
                      <w:sz w:val="20"/>
                    </w:rPr>
                    <w:t xml:space="preserve">-Fillmore president video </w:t>
                  </w:r>
                </w:p>
                <w:p w:rsidR="001B3A41" w:rsidRDefault="001B3A41" w:rsidP="0072134B">
                  <w:pPr>
                    <w:rPr>
                      <w:sz w:val="20"/>
                    </w:rPr>
                  </w:pPr>
                  <w:r>
                    <w:rPr>
                      <w:sz w:val="20"/>
                    </w:rPr>
                    <w:t xml:space="preserve">-Ch 14 Power Point </w:t>
                  </w:r>
                </w:p>
                <w:p w:rsidR="001B3A41" w:rsidRPr="00DF0AE8" w:rsidRDefault="001B3A41" w:rsidP="0084552A">
                  <w:pPr>
                    <w:rPr>
                      <w:sz w:val="20"/>
                    </w:rPr>
                  </w:pPr>
                  <w:r>
                    <w:rPr>
                      <w:sz w:val="20"/>
                    </w:rPr>
                    <w:t>-Pierce</w:t>
                  </w:r>
                  <w:r w:rsidRPr="00DF0AE8">
                    <w:rPr>
                      <w:sz w:val="20"/>
                    </w:rPr>
                    <w:t xml:space="preserve"> president video </w:t>
                  </w:r>
                </w:p>
                <w:p w:rsidR="001B3A41" w:rsidRPr="00FE7D01" w:rsidRDefault="001B3A41" w:rsidP="00FE7D01">
                  <w:pPr>
                    <w:rPr>
                      <w:sz w:val="20"/>
                    </w:rPr>
                  </w:pPr>
                </w:p>
                <w:p w:rsidR="001B3A41" w:rsidRDefault="001B3A41" w:rsidP="0084552A">
                  <w:pPr>
                    <w:rPr>
                      <w:sz w:val="20"/>
                    </w:rPr>
                  </w:pPr>
                  <w:r w:rsidRPr="00FE7D01">
                    <w:rPr>
                      <w:sz w:val="20"/>
                    </w:rPr>
                    <w:t>Nov 15</w:t>
                  </w:r>
                  <w:r>
                    <w:rPr>
                      <w:sz w:val="20"/>
                    </w:rPr>
                    <w:t xml:space="preserve"> </w:t>
                  </w:r>
                </w:p>
                <w:p w:rsidR="001B3A41" w:rsidRPr="00FE7D01" w:rsidRDefault="001B3A41" w:rsidP="00FE7D01">
                  <w:pPr>
                    <w:rPr>
                      <w:sz w:val="20"/>
                    </w:rPr>
                  </w:pPr>
                  <w:r w:rsidRPr="00DF0AE8">
                    <w:rPr>
                      <w:sz w:val="20"/>
                    </w:rPr>
                    <w:t xml:space="preserve">-Buchanan president video </w:t>
                  </w:r>
                </w:p>
                <w:p w:rsidR="001B3A41" w:rsidRDefault="001B3A41" w:rsidP="00FE7D01">
                  <w:pPr>
                    <w:rPr>
                      <w:sz w:val="20"/>
                    </w:rPr>
                  </w:pPr>
                  <w:r>
                    <w:rPr>
                      <w:sz w:val="20"/>
                    </w:rPr>
                    <w:t>-Ch 13-14 Quiz</w:t>
                  </w:r>
                </w:p>
                <w:p w:rsidR="001B3A41" w:rsidRDefault="001B3A41" w:rsidP="00FE7D01">
                  <w:pPr>
                    <w:rPr>
                      <w:sz w:val="20"/>
                    </w:rPr>
                  </w:pPr>
                  <w:r>
                    <w:rPr>
                      <w:sz w:val="20"/>
                    </w:rPr>
                    <w:t>-Go over Quiz</w:t>
                  </w:r>
                </w:p>
                <w:p w:rsidR="001B3A41" w:rsidRPr="0066757E" w:rsidRDefault="001B3A41" w:rsidP="0093144F">
                  <w:pPr>
                    <w:rPr>
                      <w:sz w:val="20"/>
                    </w:rPr>
                  </w:pPr>
                  <w:r w:rsidRPr="0066757E">
                    <w:rPr>
                      <w:sz w:val="20"/>
                    </w:rPr>
                    <w:t>-</w:t>
                  </w:r>
                  <w:r>
                    <w:rPr>
                      <w:sz w:val="20"/>
                    </w:rPr>
                    <w:t xml:space="preserve">HW </w:t>
                  </w:r>
                  <w:r w:rsidRPr="0066757E">
                    <w:rPr>
                      <w:sz w:val="20"/>
                    </w:rPr>
                    <w:t xml:space="preserve">W.S. on resources of the North </w:t>
                  </w:r>
                </w:p>
                <w:p w:rsidR="001B3A41" w:rsidRPr="00FE7D01" w:rsidRDefault="001B3A41" w:rsidP="00FE7D01">
                  <w:pPr>
                    <w:rPr>
                      <w:sz w:val="20"/>
                    </w:rPr>
                  </w:pPr>
                </w:p>
                <w:p w:rsidR="001B3A41" w:rsidRPr="00FE7D01" w:rsidRDefault="001B3A41" w:rsidP="00FE7D01">
                  <w:pPr>
                    <w:rPr>
                      <w:sz w:val="20"/>
                    </w:rPr>
                  </w:pPr>
                  <w:r w:rsidRPr="00FE7D01">
                    <w:rPr>
                      <w:sz w:val="20"/>
                    </w:rPr>
                    <w:t>Nov 16</w:t>
                  </w:r>
                </w:p>
                <w:p w:rsidR="001B3A41" w:rsidRDefault="001B3A41" w:rsidP="0072134B">
                  <w:pPr>
                    <w:rPr>
                      <w:sz w:val="20"/>
                    </w:rPr>
                  </w:pPr>
                  <w:r>
                    <w:rPr>
                      <w:sz w:val="20"/>
                    </w:rPr>
                    <w:t>-Unit 4 Exam</w:t>
                  </w:r>
                </w:p>
                <w:p w:rsidR="001B3A41" w:rsidRPr="0066757E" w:rsidRDefault="001B3A41" w:rsidP="0093144F">
                  <w:pPr>
                    <w:rPr>
                      <w:sz w:val="20"/>
                    </w:rPr>
                  </w:pPr>
                  <w:r w:rsidRPr="0066757E">
                    <w:rPr>
                      <w:sz w:val="20"/>
                    </w:rPr>
                    <w:t>-</w:t>
                  </w:r>
                  <w:r>
                    <w:rPr>
                      <w:sz w:val="20"/>
                    </w:rPr>
                    <w:t xml:space="preserve">HW </w:t>
                  </w:r>
                  <w:r w:rsidRPr="0066757E">
                    <w:rPr>
                      <w:sz w:val="20"/>
                    </w:rPr>
                    <w:t>Map on Civil War</w:t>
                  </w:r>
                </w:p>
                <w:p w:rsidR="001B3A41" w:rsidRPr="00FE7D01" w:rsidRDefault="001B3A41" w:rsidP="00FE7D01">
                  <w:pPr>
                    <w:rPr>
                      <w:sz w:val="20"/>
                    </w:rPr>
                  </w:pPr>
                </w:p>
                <w:p w:rsidR="001B3A41" w:rsidRPr="00FE7D01" w:rsidRDefault="001B3A41" w:rsidP="00FE7D01">
                  <w:pPr>
                    <w:rPr>
                      <w:sz w:val="20"/>
                    </w:rPr>
                  </w:pPr>
                  <w:r w:rsidRPr="00FE7D01">
                    <w:rPr>
                      <w:sz w:val="20"/>
                    </w:rPr>
                    <w:t>Nov 19</w:t>
                  </w:r>
                </w:p>
                <w:p w:rsidR="001B3A41" w:rsidRDefault="001B3A41" w:rsidP="00FE7D01">
                  <w:pPr>
                    <w:rPr>
                      <w:sz w:val="20"/>
                    </w:rPr>
                  </w:pPr>
                  <w:r>
                    <w:rPr>
                      <w:sz w:val="20"/>
                    </w:rPr>
                    <w:t>-Go over Unit 4 Exam</w:t>
                  </w:r>
                </w:p>
                <w:p w:rsidR="001B3A41" w:rsidRPr="0066757E" w:rsidRDefault="001B3A41" w:rsidP="00874DAF">
                  <w:pPr>
                    <w:rPr>
                      <w:rFonts w:ascii="Times New Roman" w:hAnsi="Times New Roman"/>
                      <w:sz w:val="20"/>
                    </w:rPr>
                  </w:pPr>
                  <w:r w:rsidRPr="0066757E">
                    <w:rPr>
                      <w:rFonts w:ascii="Times New Roman" w:hAnsi="Times New Roman"/>
                      <w:sz w:val="20"/>
                    </w:rPr>
                    <w:t>-Compare North + South (</w:t>
                  </w:r>
                  <w:hyperlink r:id="rId7" w:history="1">
                    <w:r w:rsidRPr="0066757E">
                      <w:rPr>
                        <w:rStyle w:val="Hyperlink"/>
                        <w:rFonts w:ascii="Times New Roman" w:hAnsi="Times New Roman"/>
                        <w:sz w:val="20"/>
                      </w:rPr>
                      <w:t>map</w:t>
                    </w:r>
                  </w:hyperlink>
                  <w:r w:rsidRPr="0066757E">
                    <w:rPr>
                      <w:rFonts w:ascii="Times New Roman" w:hAnsi="Times New Roman"/>
                      <w:sz w:val="20"/>
                    </w:rPr>
                    <w:t>)</w:t>
                  </w:r>
                </w:p>
                <w:p w:rsidR="001B3A41" w:rsidRPr="0066757E" w:rsidRDefault="001B3A41" w:rsidP="00874DAF">
                  <w:pPr>
                    <w:rPr>
                      <w:sz w:val="20"/>
                    </w:rPr>
                  </w:pPr>
                  <w:r w:rsidRPr="0066757E">
                    <w:rPr>
                      <w:sz w:val="20"/>
                    </w:rPr>
                    <w:t>-President video 1</w:t>
                  </w:r>
                  <w:r w:rsidRPr="0066757E">
                    <w:rPr>
                      <w:sz w:val="20"/>
                      <w:vertAlign w:val="superscript"/>
                    </w:rPr>
                    <w:t>st</w:t>
                  </w:r>
                  <w:r w:rsidRPr="0066757E">
                    <w:rPr>
                      <w:sz w:val="20"/>
                    </w:rPr>
                    <w:t xml:space="preserve"> part</w:t>
                  </w:r>
                </w:p>
                <w:p w:rsidR="001B3A41" w:rsidRDefault="001B3A41" w:rsidP="00FE7D01">
                  <w:pPr>
                    <w:rPr>
                      <w:sz w:val="20"/>
                    </w:rPr>
                  </w:pPr>
                  <w:r>
                    <w:rPr>
                      <w:sz w:val="20"/>
                    </w:rPr>
                    <w:t xml:space="preserve">-HW Andersonville reading </w:t>
                  </w:r>
                </w:p>
                <w:p w:rsidR="001B3A41" w:rsidRPr="00FE7D01" w:rsidRDefault="001B3A41" w:rsidP="00FE7D01">
                  <w:pPr>
                    <w:rPr>
                      <w:sz w:val="20"/>
                    </w:rPr>
                  </w:pPr>
                </w:p>
                <w:p w:rsidR="001B3A41" w:rsidRPr="00FE7D01" w:rsidRDefault="001B3A41" w:rsidP="00FE7D01">
                  <w:pPr>
                    <w:rPr>
                      <w:sz w:val="20"/>
                    </w:rPr>
                  </w:pPr>
                  <w:r w:rsidRPr="00FE7D01">
                    <w:rPr>
                      <w:sz w:val="20"/>
                    </w:rPr>
                    <w:t>Nov 20</w:t>
                  </w:r>
                </w:p>
                <w:p w:rsidR="001B3A41" w:rsidRPr="0066757E" w:rsidRDefault="001B3A41" w:rsidP="00874DAF">
                  <w:pPr>
                    <w:rPr>
                      <w:sz w:val="20"/>
                    </w:rPr>
                  </w:pPr>
                  <w:r w:rsidRPr="0066757E">
                    <w:rPr>
                      <w:sz w:val="20"/>
                    </w:rPr>
                    <w:t xml:space="preserve">-Power Point on Ch 15 </w:t>
                  </w:r>
                </w:p>
                <w:p w:rsidR="001B3A41" w:rsidRDefault="001B3A41" w:rsidP="00FE7D01">
                  <w:pPr>
                    <w:rPr>
                      <w:sz w:val="20"/>
                    </w:rPr>
                  </w:pPr>
                  <w:r>
                    <w:rPr>
                      <w:sz w:val="20"/>
                    </w:rPr>
                    <w:t>-America the Story of Us (first 20 minutes)</w:t>
                  </w:r>
                </w:p>
                <w:p w:rsidR="001B3A41" w:rsidRDefault="001B3A41" w:rsidP="00FE7D01">
                  <w:pPr>
                    <w:rPr>
                      <w:sz w:val="20"/>
                    </w:rPr>
                  </w:pPr>
                  <w:r>
                    <w:rPr>
                      <w:sz w:val="20"/>
                    </w:rPr>
                    <w:t>-HW Gettysburg Address</w:t>
                  </w:r>
                </w:p>
                <w:p w:rsidR="001B3A41" w:rsidRPr="00FE7D01" w:rsidRDefault="001B3A41" w:rsidP="00FE7D01">
                  <w:pPr>
                    <w:rPr>
                      <w:sz w:val="20"/>
                    </w:rPr>
                  </w:pPr>
                </w:p>
                <w:p w:rsidR="001B3A41" w:rsidRDefault="001B3A41" w:rsidP="00FE7D01">
                  <w:pPr>
                    <w:rPr>
                      <w:sz w:val="20"/>
                    </w:rPr>
                  </w:pPr>
                  <w:r w:rsidRPr="00FE7D01">
                    <w:rPr>
                      <w:sz w:val="20"/>
                    </w:rPr>
                    <w:t>Nov 21</w:t>
                  </w:r>
                </w:p>
                <w:p w:rsidR="001B3A41" w:rsidRPr="00FE7D01" w:rsidRDefault="001B3A41" w:rsidP="00FE7D01">
                  <w:pPr>
                    <w:rPr>
                      <w:sz w:val="20"/>
                    </w:rPr>
                  </w:pPr>
                  <w:r>
                    <w:rPr>
                      <w:sz w:val="20"/>
                    </w:rPr>
                    <w:t>-America the Story of Us (last 20 minutes)</w:t>
                  </w:r>
                </w:p>
                <w:p w:rsidR="001B3A41" w:rsidRPr="00FE7D01" w:rsidRDefault="001B3A41" w:rsidP="00FE7D01">
                  <w:pPr>
                    <w:rPr>
                      <w:sz w:val="20"/>
                    </w:rPr>
                  </w:pPr>
                </w:p>
                <w:p w:rsidR="001B3A41" w:rsidRPr="00FE7D01" w:rsidRDefault="001B3A41" w:rsidP="00FE7D01">
                  <w:pPr>
                    <w:rPr>
                      <w:sz w:val="20"/>
                    </w:rPr>
                  </w:pPr>
                  <w:r w:rsidRPr="00FE7D01">
                    <w:rPr>
                      <w:sz w:val="20"/>
                    </w:rPr>
                    <w:t>Nov 22</w:t>
                  </w:r>
                </w:p>
                <w:p w:rsidR="001B3A41" w:rsidRPr="00FE7D01" w:rsidRDefault="001B3A41" w:rsidP="00FE7D01">
                  <w:pPr>
                    <w:rPr>
                      <w:sz w:val="20"/>
                    </w:rPr>
                  </w:pPr>
                  <w:r w:rsidRPr="00FE7D01">
                    <w:rPr>
                      <w:sz w:val="20"/>
                    </w:rPr>
                    <w:t>-OFF</w:t>
                  </w:r>
                </w:p>
                <w:p w:rsidR="001B3A41" w:rsidRPr="00FE7D01" w:rsidRDefault="001B3A41" w:rsidP="00FE7D01">
                  <w:pPr>
                    <w:rPr>
                      <w:sz w:val="20"/>
                    </w:rPr>
                  </w:pPr>
                </w:p>
                <w:p w:rsidR="001B3A41" w:rsidRPr="00FE7D01" w:rsidRDefault="001B3A41" w:rsidP="00FE7D01">
                  <w:pPr>
                    <w:rPr>
                      <w:sz w:val="20"/>
                    </w:rPr>
                  </w:pPr>
                  <w:r w:rsidRPr="00FE7D01">
                    <w:rPr>
                      <w:sz w:val="20"/>
                    </w:rPr>
                    <w:t>Nov 23</w:t>
                  </w:r>
                </w:p>
                <w:p w:rsidR="001B3A41" w:rsidRPr="00FE7D01" w:rsidRDefault="001B3A41" w:rsidP="00FE7D01">
                  <w:pPr>
                    <w:rPr>
                      <w:sz w:val="20"/>
                    </w:rPr>
                  </w:pPr>
                  <w:r w:rsidRPr="00FE7D01">
                    <w:rPr>
                      <w:sz w:val="20"/>
                    </w:rPr>
                    <w:t>-OFF</w:t>
                  </w:r>
                </w:p>
                <w:p w:rsidR="001B3A41" w:rsidRDefault="001B3A41"/>
              </w:txbxContent>
            </v:textbox>
            <w10:wrap type="tight"/>
          </v:shape>
        </w:pict>
      </w:r>
    </w:p>
    <w:p w:rsidR="009B7453" w:rsidRDefault="004A50BB">
      <w:r>
        <w:rPr>
          <w:noProof/>
        </w:rPr>
        <w:pict>
          <v:shape id="_x0000_s1058" type="#_x0000_t202" style="position:absolute;margin-left:-1in;margin-top:-35.65pt;width:4in;height:683.25pt;z-index:251672576;mso-wrap-edited:f;mso-position-horizontal:absolute;mso-position-vertical:absolute" wrapcoords="0 0 21600 0 21600 21600 0 21600 0 0" filled="f" strokecolor="black [3213]">
            <v:fill o:detectmouseclick="t"/>
            <v:textbox inset=",7.2pt,,7.2pt">
              <w:txbxContent>
                <w:p w:rsidR="001B3A41" w:rsidRPr="00454EAC" w:rsidRDefault="001B3A41">
                  <w:pPr>
                    <w:rPr>
                      <w:sz w:val="20"/>
                    </w:rPr>
                  </w:pPr>
                  <w:r w:rsidRPr="00454EAC">
                    <w:rPr>
                      <w:sz w:val="20"/>
                    </w:rPr>
                    <w:t>Nov 26</w:t>
                  </w:r>
                </w:p>
                <w:p w:rsidR="001B3A41" w:rsidRDefault="001B3A41" w:rsidP="00454EAC">
                  <w:pPr>
                    <w:rPr>
                      <w:sz w:val="20"/>
                    </w:rPr>
                  </w:pPr>
                  <w:r w:rsidRPr="0066757E">
                    <w:rPr>
                      <w:sz w:val="20"/>
                    </w:rPr>
                    <w:t xml:space="preserve">-Power Point Ch 9 Sec 2 S.G. </w:t>
                  </w:r>
                </w:p>
                <w:p w:rsidR="001B3A41" w:rsidRDefault="001B3A41" w:rsidP="00454EAC">
                  <w:pPr>
                    <w:rPr>
                      <w:sz w:val="20"/>
                    </w:rPr>
                  </w:pPr>
                  <w:r w:rsidRPr="0066757E">
                    <w:rPr>
                      <w:sz w:val="20"/>
                    </w:rPr>
                    <w:t>-W.S. “On the Oregon Trail” (What were some of the issues that some out west had to deal with?)</w:t>
                  </w:r>
                </w:p>
                <w:p w:rsidR="001B3A41" w:rsidRDefault="001B3A41" w:rsidP="00454EAC">
                  <w:pPr>
                    <w:rPr>
                      <w:sz w:val="20"/>
                    </w:rPr>
                  </w:pPr>
                  <w:r>
                    <w:rPr>
                      <w:sz w:val="20"/>
                    </w:rPr>
                    <w:t>-Tyler President video</w:t>
                  </w:r>
                </w:p>
                <w:p w:rsidR="001B3A41" w:rsidRPr="0066757E" w:rsidRDefault="001B3A41" w:rsidP="00454EAC">
                  <w:pPr>
                    <w:rPr>
                      <w:sz w:val="20"/>
                    </w:rPr>
                  </w:pPr>
                  <w:r w:rsidRPr="0066757E">
                    <w:rPr>
                      <w:sz w:val="20"/>
                    </w:rPr>
                    <w:t>-HW Ch 9 Sec 1</w:t>
                  </w:r>
                </w:p>
                <w:p w:rsidR="001B3A41" w:rsidRPr="00454EAC" w:rsidRDefault="001B3A41">
                  <w:pPr>
                    <w:rPr>
                      <w:sz w:val="20"/>
                    </w:rPr>
                  </w:pPr>
                </w:p>
                <w:p w:rsidR="001B3A41" w:rsidRPr="00454EAC" w:rsidRDefault="001B3A41">
                  <w:pPr>
                    <w:rPr>
                      <w:sz w:val="20"/>
                    </w:rPr>
                  </w:pPr>
                  <w:r w:rsidRPr="00454EAC">
                    <w:rPr>
                      <w:sz w:val="20"/>
                    </w:rPr>
                    <w:t>Nov 27</w:t>
                  </w:r>
                </w:p>
                <w:p w:rsidR="001B3A41" w:rsidRDefault="001B3A41" w:rsidP="007C1F65">
                  <w:pPr>
                    <w:rPr>
                      <w:sz w:val="20"/>
                    </w:rPr>
                  </w:pPr>
                  <w:r w:rsidRPr="0066757E">
                    <w:rPr>
                      <w:sz w:val="20"/>
                    </w:rPr>
                    <w:t>-Map of Texas Independence</w:t>
                  </w:r>
                </w:p>
                <w:p w:rsidR="001B3A41" w:rsidRDefault="001B3A41" w:rsidP="007C1F65">
                  <w:pPr>
                    <w:rPr>
                      <w:sz w:val="20"/>
                    </w:rPr>
                  </w:pPr>
                  <w:r w:rsidRPr="0066757E">
                    <w:rPr>
                      <w:sz w:val="20"/>
                    </w:rPr>
                    <w:t>-Power Point on S.G. Ch 9 Sec 3</w:t>
                  </w:r>
                </w:p>
                <w:p w:rsidR="001B3A41" w:rsidRDefault="001B3A41" w:rsidP="006E5692">
                  <w:pPr>
                    <w:rPr>
                      <w:sz w:val="20"/>
                    </w:rPr>
                  </w:pPr>
                  <w:r>
                    <w:rPr>
                      <w:sz w:val="20"/>
                    </w:rPr>
                    <w:t>-Polk President video</w:t>
                  </w:r>
                </w:p>
                <w:p w:rsidR="001B3A41" w:rsidRPr="00454EAC" w:rsidRDefault="001B3A41" w:rsidP="007C1F65">
                  <w:pPr>
                    <w:rPr>
                      <w:sz w:val="20"/>
                    </w:rPr>
                  </w:pPr>
                </w:p>
                <w:p w:rsidR="001B3A41" w:rsidRPr="0066757E" w:rsidRDefault="001B3A41" w:rsidP="007C1F65">
                  <w:pPr>
                    <w:rPr>
                      <w:sz w:val="20"/>
                    </w:rPr>
                  </w:pPr>
                  <w:r>
                    <w:rPr>
                      <w:sz w:val="20"/>
                    </w:rPr>
                    <w:t>Nov 28</w:t>
                  </w:r>
                  <w:r w:rsidRPr="0066757E">
                    <w:rPr>
                      <w:sz w:val="20"/>
                    </w:rPr>
                    <w:t xml:space="preserve"> </w:t>
                  </w:r>
                </w:p>
                <w:p w:rsidR="001B3A41" w:rsidRDefault="001B3A41" w:rsidP="007C1F65">
                  <w:pPr>
                    <w:rPr>
                      <w:sz w:val="20"/>
                    </w:rPr>
                  </w:pPr>
                  <w:r w:rsidRPr="0066757E">
                    <w:rPr>
                      <w:sz w:val="20"/>
                    </w:rPr>
                    <w:t>-Expanding into Mexican Territory W.S.</w:t>
                  </w:r>
                </w:p>
                <w:p w:rsidR="001B3A41" w:rsidRPr="0066757E" w:rsidRDefault="001B3A41" w:rsidP="007C1F65">
                  <w:pPr>
                    <w:rPr>
                      <w:sz w:val="20"/>
                    </w:rPr>
                  </w:pPr>
                  <w:r>
                    <w:rPr>
                      <w:sz w:val="20"/>
                    </w:rPr>
                    <w:t xml:space="preserve">-Collaborative writing activity on Expanding into Mexican </w:t>
                  </w:r>
                  <w:proofErr w:type="gramStart"/>
                  <w:r>
                    <w:rPr>
                      <w:sz w:val="20"/>
                    </w:rPr>
                    <w:t>Territory  W.S</w:t>
                  </w:r>
                  <w:proofErr w:type="gramEnd"/>
                  <w:r>
                    <w:rPr>
                      <w:sz w:val="20"/>
                    </w:rPr>
                    <w:t>.</w:t>
                  </w:r>
                </w:p>
                <w:p w:rsidR="001B3A41" w:rsidRPr="0066757E" w:rsidRDefault="001B3A41" w:rsidP="007C1F65">
                  <w:pPr>
                    <w:rPr>
                      <w:sz w:val="20"/>
                    </w:rPr>
                  </w:pPr>
                  <w:r w:rsidRPr="0066757E">
                    <w:rPr>
                      <w:sz w:val="20"/>
                    </w:rPr>
                    <w:t>-HW Ch 9 Sec 4 S.G.</w:t>
                  </w:r>
                </w:p>
                <w:p w:rsidR="001B3A41" w:rsidRPr="00454EAC" w:rsidRDefault="001B3A41">
                  <w:pPr>
                    <w:rPr>
                      <w:sz w:val="20"/>
                    </w:rPr>
                  </w:pPr>
                </w:p>
                <w:p w:rsidR="001B3A41" w:rsidRPr="00454EAC" w:rsidRDefault="001B3A41">
                  <w:pPr>
                    <w:rPr>
                      <w:sz w:val="20"/>
                    </w:rPr>
                  </w:pPr>
                  <w:r w:rsidRPr="00454EAC">
                    <w:rPr>
                      <w:sz w:val="20"/>
                    </w:rPr>
                    <w:t>Nov 29</w:t>
                  </w:r>
                </w:p>
                <w:p w:rsidR="001B3A41" w:rsidRPr="0066757E" w:rsidRDefault="001B3A41" w:rsidP="007C1F65">
                  <w:pPr>
                    <w:rPr>
                      <w:sz w:val="20"/>
                    </w:rPr>
                  </w:pPr>
                  <w:r w:rsidRPr="0066757E">
                    <w:rPr>
                      <w:sz w:val="20"/>
                    </w:rPr>
                    <w:t xml:space="preserve">-Ch 9 Quiz </w:t>
                  </w:r>
                </w:p>
                <w:p w:rsidR="001B3A41" w:rsidRPr="0066757E" w:rsidRDefault="001B3A41" w:rsidP="007C1F65">
                  <w:pPr>
                    <w:rPr>
                      <w:sz w:val="20"/>
                    </w:rPr>
                  </w:pPr>
                  <w:r w:rsidRPr="0066757E">
                    <w:rPr>
                      <w:sz w:val="20"/>
                    </w:rPr>
                    <w:t>-Go over Quiz</w:t>
                  </w:r>
                </w:p>
                <w:p w:rsidR="001B3A41" w:rsidRPr="00AE09FD" w:rsidRDefault="001B3A41" w:rsidP="00494DF9">
                  <w:pPr>
                    <w:rPr>
                      <w:sz w:val="20"/>
                    </w:rPr>
                  </w:pPr>
                  <w:r w:rsidRPr="00AE09FD">
                    <w:rPr>
                      <w:sz w:val="20"/>
                    </w:rPr>
                    <w:t>-Show map of Missouri Compromise of 1820 to discuss the issue of slavery in new territories acquired through Mexican War</w:t>
                  </w:r>
                </w:p>
                <w:p w:rsidR="001B3A41" w:rsidRPr="00AE09FD" w:rsidRDefault="001B3A41" w:rsidP="00494DF9">
                  <w:pPr>
                    <w:rPr>
                      <w:sz w:val="20"/>
                    </w:rPr>
                  </w:pPr>
                  <w:r w:rsidRPr="00AE09FD">
                    <w:rPr>
                      <w:sz w:val="20"/>
                    </w:rPr>
                    <w:t>-</w:t>
                  </w:r>
                  <w:r>
                    <w:rPr>
                      <w:sz w:val="20"/>
                    </w:rPr>
                    <w:t xml:space="preserve">Introduce Sectionalism project </w:t>
                  </w:r>
                </w:p>
                <w:p w:rsidR="001B3A41" w:rsidRPr="00AE09FD" w:rsidRDefault="001B3A41" w:rsidP="00494DF9">
                  <w:pPr>
                    <w:rPr>
                      <w:sz w:val="20"/>
                    </w:rPr>
                  </w:pPr>
                  <w:r w:rsidRPr="00AE09FD">
                    <w:rPr>
                      <w:sz w:val="20"/>
                    </w:rPr>
                    <w:t>-Sectionalism Project</w:t>
                  </w:r>
                </w:p>
                <w:p w:rsidR="001B3A41" w:rsidRPr="00454EAC" w:rsidRDefault="001B3A41">
                  <w:pPr>
                    <w:rPr>
                      <w:sz w:val="20"/>
                    </w:rPr>
                  </w:pPr>
                </w:p>
                <w:p w:rsidR="001B3A41" w:rsidRPr="00454EAC" w:rsidRDefault="001B3A41">
                  <w:pPr>
                    <w:rPr>
                      <w:sz w:val="20"/>
                    </w:rPr>
                  </w:pPr>
                  <w:r w:rsidRPr="00454EAC">
                    <w:rPr>
                      <w:sz w:val="20"/>
                    </w:rPr>
                    <w:t>Nov 30</w:t>
                  </w:r>
                </w:p>
                <w:p w:rsidR="001B3A41" w:rsidRPr="00AE09FD" w:rsidRDefault="001B3A41" w:rsidP="00494DF9">
                  <w:pPr>
                    <w:rPr>
                      <w:sz w:val="20"/>
                    </w:rPr>
                  </w:pPr>
                  <w:r w:rsidRPr="00AE09FD">
                    <w:rPr>
                      <w:sz w:val="20"/>
                    </w:rPr>
                    <w:t>-Sectionalism Project (computer lab)</w:t>
                  </w:r>
                </w:p>
                <w:p w:rsidR="001B3A41" w:rsidRPr="00454EAC" w:rsidRDefault="001B3A41">
                  <w:pPr>
                    <w:rPr>
                      <w:sz w:val="20"/>
                    </w:rPr>
                  </w:pPr>
                </w:p>
                <w:p w:rsidR="001B3A41" w:rsidRPr="00454EAC" w:rsidRDefault="001B3A41">
                  <w:pPr>
                    <w:rPr>
                      <w:sz w:val="20"/>
                    </w:rPr>
                  </w:pPr>
                  <w:r w:rsidRPr="00454EAC">
                    <w:rPr>
                      <w:sz w:val="20"/>
                    </w:rPr>
                    <w:t>Dec 3</w:t>
                  </w:r>
                </w:p>
                <w:p w:rsidR="001B3A41" w:rsidRPr="00AE09FD" w:rsidRDefault="001B3A41" w:rsidP="00494DF9">
                  <w:pPr>
                    <w:rPr>
                      <w:sz w:val="20"/>
                    </w:rPr>
                  </w:pPr>
                  <w:r w:rsidRPr="00AE09FD">
                    <w:rPr>
                      <w:sz w:val="20"/>
                    </w:rPr>
                    <w:t>-Sectionalism Project (computer lab)</w:t>
                  </w:r>
                </w:p>
                <w:p w:rsidR="001B3A41" w:rsidRPr="00454EAC" w:rsidRDefault="001B3A41">
                  <w:pPr>
                    <w:rPr>
                      <w:sz w:val="20"/>
                    </w:rPr>
                  </w:pPr>
                </w:p>
                <w:p w:rsidR="001B3A41" w:rsidRDefault="001B3A41">
                  <w:pPr>
                    <w:rPr>
                      <w:sz w:val="20"/>
                    </w:rPr>
                  </w:pPr>
                  <w:r w:rsidRPr="00454EAC">
                    <w:rPr>
                      <w:sz w:val="20"/>
                    </w:rPr>
                    <w:t>Dec 4</w:t>
                  </w:r>
                </w:p>
                <w:p w:rsidR="001B3A41" w:rsidRPr="006A563C" w:rsidRDefault="001B3A41">
                  <w:pPr>
                    <w:rPr>
                      <w:b/>
                      <w:sz w:val="20"/>
                    </w:rPr>
                  </w:pPr>
                  <w:r w:rsidRPr="006A563C">
                    <w:rPr>
                      <w:b/>
                      <w:sz w:val="20"/>
                    </w:rPr>
                    <w:t>-OUT SICK</w:t>
                  </w:r>
                </w:p>
                <w:p w:rsidR="001B3A41" w:rsidRPr="00454EAC" w:rsidRDefault="001B3A41">
                  <w:pPr>
                    <w:rPr>
                      <w:sz w:val="20"/>
                    </w:rPr>
                  </w:pPr>
                  <w:r>
                    <w:rPr>
                      <w:sz w:val="20"/>
                    </w:rPr>
                    <w:t>-Chopping paper day for Project</w:t>
                  </w:r>
                </w:p>
                <w:p w:rsidR="001B3A41" w:rsidRPr="00454EAC" w:rsidRDefault="001B3A41">
                  <w:pPr>
                    <w:rPr>
                      <w:sz w:val="20"/>
                    </w:rPr>
                  </w:pPr>
                </w:p>
                <w:p w:rsidR="001B3A41" w:rsidRDefault="001B3A41">
                  <w:pPr>
                    <w:rPr>
                      <w:sz w:val="20"/>
                    </w:rPr>
                  </w:pPr>
                  <w:r w:rsidRPr="00454EAC">
                    <w:rPr>
                      <w:sz w:val="20"/>
                    </w:rPr>
                    <w:t>Dec 5</w:t>
                  </w:r>
                </w:p>
                <w:p w:rsidR="001B3A41" w:rsidRDefault="001B3A41">
                  <w:pPr>
                    <w:rPr>
                      <w:sz w:val="20"/>
                    </w:rPr>
                  </w:pPr>
                  <w:r>
                    <w:rPr>
                      <w:sz w:val="20"/>
                    </w:rPr>
                    <w:t>-Go over P.C.</w:t>
                  </w:r>
                </w:p>
                <w:p w:rsidR="001B3A41" w:rsidRPr="00AE09FD" w:rsidRDefault="001B3A41" w:rsidP="003A3A59">
                  <w:pPr>
                    <w:rPr>
                      <w:sz w:val="20"/>
                    </w:rPr>
                  </w:pPr>
                  <w:r w:rsidRPr="00AE09FD">
                    <w:rPr>
                      <w:sz w:val="20"/>
                    </w:rPr>
                    <w:t>-Power Point on Road to Civil War</w:t>
                  </w:r>
                  <w:r>
                    <w:rPr>
                      <w:sz w:val="20"/>
                    </w:rPr>
                    <w:t xml:space="preserve"> first page</w:t>
                  </w:r>
                </w:p>
                <w:p w:rsidR="001B3A41" w:rsidRDefault="001B3A41" w:rsidP="003A3A59">
                  <w:pPr>
                    <w:rPr>
                      <w:sz w:val="20"/>
                    </w:rPr>
                  </w:pPr>
                  <w:r>
                    <w:rPr>
                      <w:sz w:val="20"/>
                    </w:rPr>
                    <w:t>-</w:t>
                  </w:r>
                  <w:r w:rsidRPr="00AE09FD">
                    <w:rPr>
                      <w:sz w:val="20"/>
                    </w:rPr>
                    <w:t xml:space="preserve">President </w:t>
                  </w:r>
                  <w:r>
                    <w:rPr>
                      <w:sz w:val="20"/>
                    </w:rPr>
                    <w:t>video Taylor</w:t>
                  </w:r>
                </w:p>
                <w:p w:rsidR="001B3A41" w:rsidRPr="00454EAC" w:rsidRDefault="001B3A41">
                  <w:pPr>
                    <w:rPr>
                      <w:sz w:val="20"/>
                    </w:rPr>
                  </w:pPr>
                </w:p>
                <w:p w:rsidR="001B3A41" w:rsidRDefault="001B3A41">
                  <w:pPr>
                    <w:rPr>
                      <w:sz w:val="20"/>
                    </w:rPr>
                  </w:pPr>
                  <w:r w:rsidRPr="00454EAC">
                    <w:rPr>
                      <w:sz w:val="20"/>
                    </w:rPr>
                    <w:t>Dec 6</w:t>
                  </w:r>
                </w:p>
                <w:p w:rsidR="001B3A41" w:rsidRDefault="001B3A41">
                  <w:pPr>
                    <w:rPr>
                      <w:sz w:val="20"/>
                    </w:rPr>
                  </w:pPr>
                  <w:r w:rsidRPr="00AE09FD">
                    <w:rPr>
                      <w:sz w:val="20"/>
                    </w:rPr>
                    <w:t>-Power Point on Road to Civil War</w:t>
                  </w:r>
                  <w:r>
                    <w:rPr>
                      <w:sz w:val="20"/>
                    </w:rPr>
                    <w:t xml:space="preserve"> second page</w:t>
                  </w:r>
                </w:p>
                <w:p w:rsidR="001B3A41" w:rsidRDefault="001B3A41">
                  <w:pPr>
                    <w:rPr>
                      <w:sz w:val="20"/>
                    </w:rPr>
                  </w:pPr>
                  <w:r>
                    <w:rPr>
                      <w:sz w:val="20"/>
                    </w:rPr>
                    <w:t>-</w:t>
                  </w:r>
                  <w:r w:rsidRPr="00AE09FD">
                    <w:rPr>
                      <w:sz w:val="20"/>
                    </w:rPr>
                    <w:t xml:space="preserve">President </w:t>
                  </w:r>
                  <w:r>
                    <w:rPr>
                      <w:sz w:val="20"/>
                    </w:rPr>
                    <w:t xml:space="preserve">video Fillmore </w:t>
                  </w:r>
                </w:p>
                <w:p w:rsidR="001B3A41" w:rsidRDefault="001B3A41" w:rsidP="001F52C5">
                  <w:pPr>
                    <w:rPr>
                      <w:sz w:val="20"/>
                    </w:rPr>
                  </w:pPr>
                  <w:r>
                    <w:rPr>
                      <w:sz w:val="20"/>
                    </w:rPr>
                    <w:t>-HW John Brown Speech W.S.</w:t>
                  </w:r>
                </w:p>
                <w:p w:rsidR="001B3A41" w:rsidRPr="00454EAC" w:rsidRDefault="001B3A41">
                  <w:pPr>
                    <w:rPr>
                      <w:sz w:val="20"/>
                    </w:rPr>
                  </w:pPr>
                </w:p>
                <w:p w:rsidR="001B3A41" w:rsidRDefault="001B3A41">
                  <w:pPr>
                    <w:rPr>
                      <w:sz w:val="20"/>
                    </w:rPr>
                  </w:pPr>
                  <w:r w:rsidRPr="00454EAC">
                    <w:rPr>
                      <w:sz w:val="20"/>
                    </w:rPr>
                    <w:t>Dec 7</w:t>
                  </w:r>
                </w:p>
                <w:p w:rsidR="001B3A41" w:rsidRDefault="001B3A41">
                  <w:pPr>
                    <w:rPr>
                      <w:sz w:val="20"/>
                    </w:rPr>
                  </w:pPr>
                  <w:r>
                    <w:rPr>
                      <w:sz w:val="20"/>
                    </w:rPr>
                    <w:t>-Look at map/chart on slavery</w:t>
                  </w:r>
                </w:p>
                <w:p w:rsidR="001B3A41" w:rsidRDefault="001B3A41">
                  <w:pPr>
                    <w:rPr>
                      <w:sz w:val="20"/>
                    </w:rPr>
                  </w:pPr>
                  <w:r w:rsidRPr="00AE09FD">
                    <w:rPr>
                      <w:sz w:val="20"/>
                    </w:rPr>
                    <w:t xml:space="preserve">-President </w:t>
                  </w:r>
                  <w:r>
                    <w:rPr>
                      <w:sz w:val="20"/>
                    </w:rPr>
                    <w:t>video on Pierce-Buchanan</w:t>
                  </w:r>
                </w:p>
                <w:p w:rsidR="001B3A41" w:rsidRDefault="001B3A41">
                  <w:pPr>
                    <w:rPr>
                      <w:sz w:val="20"/>
                    </w:rPr>
                  </w:pPr>
                  <w:r>
                    <w:rPr>
                      <w:sz w:val="20"/>
                    </w:rPr>
                    <w:t>-War on the Horizon P.C.</w:t>
                  </w:r>
                </w:p>
                <w:p w:rsidR="001B3A41" w:rsidRPr="00454EAC" w:rsidRDefault="001B3A41">
                  <w:pPr>
                    <w:rPr>
                      <w:sz w:val="20"/>
                    </w:rPr>
                  </w:pPr>
                </w:p>
                <w:p w:rsidR="001B3A41" w:rsidRDefault="001B3A41"/>
                <w:p w:rsidR="001B3A41" w:rsidRDefault="001B3A41"/>
              </w:txbxContent>
            </v:textbox>
            <w10:wrap type="tight"/>
          </v:shape>
        </w:pict>
      </w:r>
      <w:r>
        <w:rPr>
          <w:noProof/>
        </w:rPr>
        <w:pict>
          <v:shape id="_x0000_s1059" type="#_x0000_t202" style="position:absolute;margin-left:3in;margin-top:-36pt;width:4in;height:684pt;z-index:251673600;mso-wrap-edited:f;mso-position-horizontal:absolute;mso-position-vertical:absolute" wrapcoords="0 0 21600 0 21600 21600 0 21600 0 0" filled="f" strokecolor="black [3213]">
            <v:fill o:detectmouseclick="t"/>
            <v:textbox inset=",7.2pt,,7.2pt">
              <w:txbxContent>
                <w:p w:rsidR="001B3A41" w:rsidRDefault="001B3A41" w:rsidP="00454EAC">
                  <w:pPr>
                    <w:rPr>
                      <w:sz w:val="20"/>
                    </w:rPr>
                  </w:pPr>
                  <w:r w:rsidRPr="00454EAC">
                    <w:rPr>
                      <w:sz w:val="20"/>
                    </w:rPr>
                    <w:t>Nov 26</w:t>
                  </w:r>
                </w:p>
                <w:p w:rsidR="001B3A41" w:rsidRDefault="001B3A41" w:rsidP="00676BE3">
                  <w:pPr>
                    <w:rPr>
                      <w:sz w:val="20"/>
                    </w:rPr>
                  </w:pPr>
                  <w:r>
                    <w:rPr>
                      <w:sz w:val="20"/>
                    </w:rPr>
                    <w:t xml:space="preserve">-Ch 15 Quiz </w:t>
                  </w:r>
                </w:p>
                <w:p w:rsidR="001B3A41" w:rsidRPr="00454EAC" w:rsidRDefault="001B3A41" w:rsidP="00454EAC">
                  <w:pPr>
                    <w:rPr>
                      <w:sz w:val="20"/>
                    </w:rPr>
                  </w:pPr>
                  <w:r>
                    <w:rPr>
                      <w:sz w:val="20"/>
                    </w:rPr>
                    <w:t>-Go over Ch 15 Quiz</w:t>
                  </w:r>
                </w:p>
                <w:p w:rsidR="001B3A41" w:rsidRDefault="001B3A41" w:rsidP="00BD51DB">
                  <w:pPr>
                    <w:rPr>
                      <w:sz w:val="20"/>
                    </w:rPr>
                  </w:pPr>
                  <w:r>
                    <w:rPr>
                      <w:sz w:val="20"/>
                    </w:rPr>
                    <w:t>-Lincoln President video 2</w:t>
                  </w:r>
                  <w:r w:rsidRPr="00214E30">
                    <w:rPr>
                      <w:sz w:val="20"/>
                      <w:vertAlign w:val="superscript"/>
                    </w:rPr>
                    <w:t>nd</w:t>
                  </w:r>
                  <w:r>
                    <w:rPr>
                      <w:sz w:val="20"/>
                    </w:rPr>
                    <w:t xml:space="preserve"> and 3</w:t>
                  </w:r>
                  <w:r w:rsidRPr="00BD51DB">
                    <w:rPr>
                      <w:sz w:val="20"/>
                      <w:vertAlign w:val="superscript"/>
                    </w:rPr>
                    <w:t>rd</w:t>
                  </w:r>
                  <w:r>
                    <w:rPr>
                      <w:sz w:val="20"/>
                    </w:rPr>
                    <w:t xml:space="preserve"> part</w:t>
                  </w:r>
                </w:p>
                <w:p w:rsidR="001B3A41" w:rsidRPr="00454EAC" w:rsidRDefault="001B3A41" w:rsidP="00454EAC">
                  <w:pPr>
                    <w:rPr>
                      <w:sz w:val="20"/>
                    </w:rPr>
                  </w:pPr>
                </w:p>
                <w:p w:rsidR="001B3A41" w:rsidRPr="00454EAC" w:rsidRDefault="001B3A41" w:rsidP="00454EAC">
                  <w:pPr>
                    <w:rPr>
                      <w:sz w:val="20"/>
                    </w:rPr>
                  </w:pPr>
                  <w:r w:rsidRPr="00454EAC">
                    <w:rPr>
                      <w:sz w:val="20"/>
                    </w:rPr>
                    <w:t>Nov 27</w:t>
                  </w:r>
                </w:p>
                <w:p w:rsidR="001B3A41" w:rsidRDefault="001B3A41" w:rsidP="0085519C">
                  <w:pPr>
                    <w:rPr>
                      <w:sz w:val="20"/>
                    </w:rPr>
                  </w:pPr>
                  <w:r w:rsidRPr="00AE09FD">
                    <w:rPr>
                      <w:sz w:val="20"/>
                    </w:rPr>
                    <w:t>-Power Point on Ch 16</w:t>
                  </w:r>
                </w:p>
                <w:p w:rsidR="001B3A41" w:rsidRPr="00AE09FD" w:rsidRDefault="001B3A41" w:rsidP="0085519C">
                  <w:pPr>
                    <w:rPr>
                      <w:sz w:val="20"/>
                    </w:rPr>
                  </w:pPr>
                  <w:r w:rsidRPr="00AE09FD">
                    <w:rPr>
                      <w:sz w:val="20"/>
                    </w:rPr>
                    <w:t>-President video on Johnson-Grant</w:t>
                  </w:r>
                </w:p>
                <w:p w:rsidR="001B3A41" w:rsidRPr="00454EAC" w:rsidRDefault="001B3A41" w:rsidP="00454EAC">
                  <w:pPr>
                    <w:rPr>
                      <w:sz w:val="20"/>
                    </w:rPr>
                  </w:pPr>
                </w:p>
                <w:p w:rsidR="001B3A41" w:rsidRDefault="001B3A41" w:rsidP="00454EAC">
                  <w:pPr>
                    <w:rPr>
                      <w:sz w:val="20"/>
                    </w:rPr>
                  </w:pPr>
                  <w:r w:rsidRPr="00454EAC">
                    <w:rPr>
                      <w:sz w:val="20"/>
                    </w:rPr>
                    <w:t>Nov 28</w:t>
                  </w:r>
                </w:p>
                <w:p w:rsidR="001B3A41" w:rsidRPr="00454EAC" w:rsidRDefault="001B3A41" w:rsidP="00454EAC">
                  <w:pPr>
                    <w:rPr>
                      <w:sz w:val="20"/>
                    </w:rPr>
                  </w:pPr>
                  <w:r>
                    <w:rPr>
                      <w:sz w:val="20"/>
                    </w:rPr>
                    <w:t xml:space="preserve">-President video on Hayes </w:t>
                  </w:r>
                </w:p>
                <w:p w:rsidR="001B3A41" w:rsidRPr="00AE09FD" w:rsidRDefault="001B3A41" w:rsidP="0085519C">
                  <w:pPr>
                    <w:rPr>
                      <w:sz w:val="20"/>
                    </w:rPr>
                  </w:pPr>
                  <w:r w:rsidRPr="00AE09FD">
                    <w:rPr>
                      <w:sz w:val="20"/>
                    </w:rPr>
                    <w:t>-Finish Power Point on Ch 16</w:t>
                  </w:r>
                </w:p>
                <w:p w:rsidR="001B3A41" w:rsidRDefault="001B3A41" w:rsidP="00454EAC">
                  <w:pPr>
                    <w:rPr>
                      <w:sz w:val="20"/>
                    </w:rPr>
                  </w:pPr>
                  <w:r>
                    <w:rPr>
                      <w:sz w:val="20"/>
                    </w:rPr>
                    <w:t>-Pass out DBQ and have them pre plan for tomorrow</w:t>
                  </w:r>
                </w:p>
                <w:p w:rsidR="001B3A41" w:rsidRPr="00454EAC" w:rsidRDefault="001B3A41" w:rsidP="00454EAC">
                  <w:pPr>
                    <w:rPr>
                      <w:sz w:val="20"/>
                    </w:rPr>
                  </w:pPr>
                </w:p>
                <w:p w:rsidR="001B3A41" w:rsidRPr="00454EAC" w:rsidRDefault="001B3A41" w:rsidP="00454EAC">
                  <w:pPr>
                    <w:rPr>
                      <w:sz w:val="20"/>
                    </w:rPr>
                  </w:pPr>
                  <w:r w:rsidRPr="00454EAC">
                    <w:rPr>
                      <w:sz w:val="20"/>
                    </w:rPr>
                    <w:t>Nov 29</w:t>
                  </w:r>
                </w:p>
                <w:p w:rsidR="001B3A41" w:rsidRDefault="001B3A41" w:rsidP="00454EAC">
                  <w:pPr>
                    <w:rPr>
                      <w:sz w:val="20"/>
                    </w:rPr>
                  </w:pPr>
                  <w:r>
                    <w:rPr>
                      <w:sz w:val="20"/>
                    </w:rPr>
                    <w:t>-Visit from Heidi on writing and analyzing a DBQ</w:t>
                  </w:r>
                </w:p>
                <w:p w:rsidR="001B3A41" w:rsidRPr="00454EAC" w:rsidRDefault="001B3A41" w:rsidP="00454EAC">
                  <w:pPr>
                    <w:rPr>
                      <w:sz w:val="20"/>
                    </w:rPr>
                  </w:pPr>
                </w:p>
                <w:p w:rsidR="001B3A41" w:rsidRDefault="001B3A41" w:rsidP="00454EAC">
                  <w:pPr>
                    <w:rPr>
                      <w:sz w:val="20"/>
                    </w:rPr>
                  </w:pPr>
                  <w:r w:rsidRPr="00454EAC">
                    <w:rPr>
                      <w:sz w:val="20"/>
                    </w:rPr>
                    <w:t>Nov 30</w:t>
                  </w:r>
                </w:p>
                <w:p w:rsidR="001B3A41" w:rsidRPr="00AE09FD" w:rsidRDefault="001B3A41" w:rsidP="0087053B">
                  <w:pPr>
                    <w:rPr>
                      <w:sz w:val="20"/>
                    </w:rPr>
                  </w:pPr>
                  <w:r w:rsidRPr="00AE09FD">
                    <w:rPr>
                      <w:sz w:val="20"/>
                    </w:rPr>
                    <w:t>-Finish Power Point on Ch 16</w:t>
                  </w:r>
                </w:p>
                <w:p w:rsidR="001B3A41" w:rsidRDefault="001B3A41" w:rsidP="00454EAC">
                  <w:pPr>
                    <w:rPr>
                      <w:sz w:val="20"/>
                    </w:rPr>
                  </w:pPr>
                  <w:r w:rsidRPr="00AE09FD">
                    <w:rPr>
                      <w:sz w:val="20"/>
                    </w:rPr>
                    <w:t>-P.C. on “Carpetbaggers”</w:t>
                  </w:r>
                </w:p>
                <w:p w:rsidR="001B3A41" w:rsidRDefault="001B3A41" w:rsidP="00454EAC">
                  <w:pPr>
                    <w:rPr>
                      <w:sz w:val="20"/>
                    </w:rPr>
                  </w:pPr>
                  <w:r>
                    <w:rPr>
                      <w:sz w:val="20"/>
                    </w:rPr>
                    <w:t xml:space="preserve">-Ch 16 Quiz </w:t>
                  </w:r>
                </w:p>
                <w:p w:rsidR="001B3A41" w:rsidRDefault="001B3A41" w:rsidP="00454EAC">
                  <w:pPr>
                    <w:rPr>
                      <w:sz w:val="20"/>
                    </w:rPr>
                  </w:pPr>
                  <w:r>
                    <w:rPr>
                      <w:sz w:val="20"/>
                    </w:rPr>
                    <w:t>-Go over Ch 16 Quiz</w:t>
                  </w:r>
                </w:p>
                <w:p w:rsidR="001B3A41" w:rsidRPr="00454EAC" w:rsidRDefault="001B3A41" w:rsidP="00454EAC">
                  <w:pPr>
                    <w:rPr>
                      <w:sz w:val="20"/>
                    </w:rPr>
                  </w:pPr>
                </w:p>
                <w:p w:rsidR="001B3A41" w:rsidRPr="00454EAC" w:rsidRDefault="001B3A41" w:rsidP="00454EAC">
                  <w:pPr>
                    <w:rPr>
                      <w:sz w:val="20"/>
                    </w:rPr>
                  </w:pPr>
                  <w:r w:rsidRPr="00454EAC">
                    <w:rPr>
                      <w:sz w:val="20"/>
                    </w:rPr>
                    <w:t>Dec 3</w:t>
                  </w:r>
                </w:p>
                <w:p w:rsidR="001B3A41" w:rsidRDefault="001B3A41" w:rsidP="00454EAC">
                  <w:pPr>
                    <w:rPr>
                      <w:sz w:val="20"/>
                    </w:rPr>
                  </w:pPr>
                  <w:r>
                    <w:rPr>
                      <w:sz w:val="20"/>
                    </w:rPr>
                    <w:t>-Unit 5 DBQ</w:t>
                  </w:r>
                </w:p>
                <w:p w:rsidR="001B3A41" w:rsidRPr="00454EAC" w:rsidRDefault="001B3A41" w:rsidP="00454EAC">
                  <w:pPr>
                    <w:rPr>
                      <w:sz w:val="20"/>
                    </w:rPr>
                  </w:pPr>
                </w:p>
                <w:p w:rsidR="001B3A41" w:rsidRDefault="001B3A41" w:rsidP="00454EAC">
                  <w:pPr>
                    <w:rPr>
                      <w:sz w:val="20"/>
                    </w:rPr>
                  </w:pPr>
                  <w:r w:rsidRPr="00454EAC">
                    <w:rPr>
                      <w:sz w:val="20"/>
                    </w:rPr>
                    <w:t>Dec 4</w:t>
                  </w:r>
                </w:p>
                <w:p w:rsidR="001B3A41" w:rsidRPr="006A563C" w:rsidRDefault="001B3A41" w:rsidP="00454EAC">
                  <w:pPr>
                    <w:rPr>
                      <w:b/>
                      <w:sz w:val="20"/>
                    </w:rPr>
                  </w:pPr>
                  <w:r w:rsidRPr="006A563C">
                    <w:rPr>
                      <w:b/>
                      <w:sz w:val="20"/>
                    </w:rPr>
                    <w:t>-OUT SICK</w:t>
                  </w:r>
                </w:p>
                <w:p w:rsidR="001B3A41" w:rsidRDefault="001B3A41" w:rsidP="00454EAC">
                  <w:pPr>
                    <w:rPr>
                      <w:sz w:val="20"/>
                    </w:rPr>
                  </w:pPr>
                  <w:r>
                    <w:rPr>
                      <w:sz w:val="20"/>
                    </w:rPr>
                    <w:t>-Unit 5 Exam M.C.</w:t>
                  </w:r>
                </w:p>
                <w:p w:rsidR="001B3A41" w:rsidRPr="00454EAC" w:rsidRDefault="001B3A41" w:rsidP="00454EAC">
                  <w:pPr>
                    <w:rPr>
                      <w:sz w:val="20"/>
                    </w:rPr>
                  </w:pPr>
                </w:p>
                <w:p w:rsidR="001B3A41" w:rsidRPr="00454EAC" w:rsidRDefault="001B3A41" w:rsidP="00454EAC">
                  <w:pPr>
                    <w:rPr>
                      <w:sz w:val="20"/>
                    </w:rPr>
                  </w:pPr>
                  <w:r w:rsidRPr="00454EAC">
                    <w:rPr>
                      <w:sz w:val="20"/>
                    </w:rPr>
                    <w:t>Dec 5</w:t>
                  </w:r>
                </w:p>
                <w:p w:rsidR="001B3A41" w:rsidRDefault="001B3A41" w:rsidP="00454EAC">
                  <w:pPr>
                    <w:rPr>
                      <w:sz w:val="20"/>
                    </w:rPr>
                  </w:pPr>
                  <w:r>
                    <w:rPr>
                      <w:sz w:val="20"/>
                    </w:rPr>
                    <w:t>-Go over Unit 5 Exam M.C.</w:t>
                  </w:r>
                </w:p>
                <w:p w:rsidR="001B3A41" w:rsidRPr="004C16DA" w:rsidRDefault="001B3A41" w:rsidP="008411A3">
                  <w:pPr>
                    <w:rPr>
                      <w:sz w:val="20"/>
                    </w:rPr>
                  </w:pPr>
                  <w:r w:rsidRPr="004C16DA">
                    <w:rPr>
                      <w:sz w:val="20"/>
                    </w:rPr>
                    <w:t>-HW on “Native American Questions” W.S.</w:t>
                  </w:r>
                </w:p>
                <w:p w:rsidR="001B3A41" w:rsidRPr="00454EAC" w:rsidRDefault="001B3A41" w:rsidP="00454EAC">
                  <w:pPr>
                    <w:rPr>
                      <w:sz w:val="20"/>
                    </w:rPr>
                  </w:pPr>
                </w:p>
                <w:p w:rsidR="001B3A41" w:rsidRDefault="001B3A41" w:rsidP="00454EAC">
                  <w:pPr>
                    <w:rPr>
                      <w:sz w:val="20"/>
                    </w:rPr>
                  </w:pPr>
                  <w:r w:rsidRPr="00454EAC">
                    <w:rPr>
                      <w:sz w:val="20"/>
                    </w:rPr>
                    <w:t>Dec 6</w:t>
                  </w:r>
                </w:p>
                <w:p w:rsidR="001B3A41" w:rsidRPr="00454EAC" w:rsidRDefault="001B3A41" w:rsidP="00454EAC">
                  <w:pPr>
                    <w:rPr>
                      <w:sz w:val="20"/>
                    </w:rPr>
                  </w:pPr>
                  <w:r>
                    <w:rPr>
                      <w:sz w:val="20"/>
                    </w:rPr>
                    <w:t>-Clara Barton ACT reading</w:t>
                  </w:r>
                </w:p>
                <w:p w:rsidR="001B3A41" w:rsidRDefault="001B3A41" w:rsidP="008411A3">
                  <w:pPr>
                    <w:rPr>
                      <w:sz w:val="20"/>
                    </w:rPr>
                  </w:pPr>
                  <w:r w:rsidRPr="004C16DA">
                    <w:rPr>
                      <w:sz w:val="20"/>
                    </w:rPr>
                    <w:t>-Go over HW on “Native American Questions” W.S.</w:t>
                  </w:r>
                </w:p>
                <w:p w:rsidR="001B3A41" w:rsidRPr="004C16DA" w:rsidRDefault="001B3A41" w:rsidP="008411A3">
                  <w:pPr>
                    <w:rPr>
                      <w:sz w:val="20"/>
                    </w:rPr>
                  </w:pPr>
                  <w:r w:rsidRPr="004C16DA">
                    <w:rPr>
                      <w:sz w:val="20"/>
                    </w:rPr>
                    <w:t>-Power Point on Ch 17 (native American)</w:t>
                  </w:r>
                </w:p>
                <w:p w:rsidR="001B3A41" w:rsidRPr="004C16DA" w:rsidRDefault="001B3A41" w:rsidP="008411A3">
                  <w:pPr>
                    <w:rPr>
                      <w:sz w:val="20"/>
                    </w:rPr>
                  </w:pPr>
                  <w:r w:rsidRPr="004C16DA">
                    <w:rPr>
                      <w:sz w:val="20"/>
                    </w:rPr>
                    <w:t>-</w:t>
                  </w:r>
                  <w:r>
                    <w:rPr>
                      <w:sz w:val="20"/>
                    </w:rPr>
                    <w:t xml:space="preserve">HW </w:t>
                  </w:r>
                  <w:r w:rsidRPr="004C16DA">
                    <w:rPr>
                      <w:sz w:val="20"/>
                    </w:rPr>
                    <w:t>Read the article on Massacre at Wounded Knee</w:t>
                  </w:r>
                  <w:r>
                    <w:rPr>
                      <w:sz w:val="20"/>
                    </w:rPr>
                    <w:t xml:space="preserve"> </w:t>
                  </w:r>
                </w:p>
                <w:p w:rsidR="001B3A41" w:rsidRPr="00454EAC" w:rsidRDefault="001B3A41" w:rsidP="00454EAC">
                  <w:pPr>
                    <w:rPr>
                      <w:sz w:val="20"/>
                    </w:rPr>
                  </w:pPr>
                </w:p>
                <w:p w:rsidR="001B3A41" w:rsidRDefault="001B3A41" w:rsidP="00454EAC">
                  <w:pPr>
                    <w:rPr>
                      <w:sz w:val="20"/>
                    </w:rPr>
                  </w:pPr>
                  <w:r w:rsidRPr="00454EAC">
                    <w:rPr>
                      <w:sz w:val="20"/>
                    </w:rPr>
                    <w:t>Dec 7</w:t>
                  </w:r>
                </w:p>
                <w:p w:rsidR="001B3A41" w:rsidRPr="00454EAC" w:rsidRDefault="001B3A41" w:rsidP="00454EAC">
                  <w:pPr>
                    <w:rPr>
                      <w:sz w:val="20"/>
                    </w:rPr>
                  </w:pPr>
                  <w:r w:rsidRPr="004C16DA">
                    <w:rPr>
                      <w:sz w:val="20"/>
                    </w:rPr>
                    <w:t>-Show dances with wolves</w:t>
                  </w:r>
                </w:p>
                <w:p w:rsidR="001B3A41" w:rsidRPr="00BB074F" w:rsidRDefault="001B3A41" w:rsidP="008411A3">
                  <w:pPr>
                    <w:rPr>
                      <w:sz w:val="20"/>
                    </w:rPr>
                  </w:pPr>
                  <w:r w:rsidRPr="00BB074F">
                    <w:rPr>
                      <w:sz w:val="20"/>
                    </w:rPr>
                    <w:t>-Power Point on Ch 17 (</w:t>
                  </w:r>
                  <w:r w:rsidRPr="004C16DA">
                    <w:rPr>
                      <w:sz w:val="20"/>
                    </w:rPr>
                    <w:t>Settlement of the West</w:t>
                  </w:r>
                  <w:r>
                    <w:rPr>
                      <w:sz w:val="20"/>
                    </w:rPr>
                    <w:t>-</w:t>
                  </w:r>
                  <w:r w:rsidRPr="00BB074F">
                    <w:rPr>
                      <w:sz w:val="20"/>
                    </w:rPr>
                    <w:t>Bonanza West)</w:t>
                  </w:r>
                </w:p>
                <w:p w:rsidR="001B3A41" w:rsidRPr="00BB074F" w:rsidRDefault="001B3A41" w:rsidP="008411A3">
                  <w:pPr>
                    <w:rPr>
                      <w:sz w:val="20"/>
                    </w:rPr>
                  </w:pPr>
                  <w:r w:rsidRPr="00BB074F">
                    <w:rPr>
                      <w:sz w:val="20"/>
                    </w:rPr>
                    <w:t>-</w:t>
                  </w:r>
                  <w:r>
                    <w:rPr>
                      <w:sz w:val="20"/>
                    </w:rPr>
                    <w:t xml:space="preserve">HW </w:t>
                  </w:r>
                  <w:r w:rsidRPr="00BB074F">
                    <w:rPr>
                      <w:sz w:val="20"/>
                    </w:rPr>
                    <w:t>Reading on life in the Great Plaines</w:t>
                  </w:r>
                </w:p>
                <w:p w:rsidR="001B3A41" w:rsidRDefault="001B3A41"/>
                <w:p w:rsidR="001B3A41" w:rsidRDefault="001B3A41"/>
                <w:p w:rsidR="001B3A41" w:rsidRDefault="001B3A41"/>
              </w:txbxContent>
            </v:textbox>
            <w10:wrap type="tight"/>
          </v:shape>
        </w:pict>
      </w:r>
    </w:p>
    <w:p w:rsidR="009B7453" w:rsidRDefault="004A50BB">
      <w:r>
        <w:rPr>
          <w:noProof/>
        </w:rPr>
        <w:pict>
          <v:shape id="_x0000_s1064" type="#_x0000_t202" style="position:absolute;margin-left:3in;margin-top:-36pt;width:4in;height:684pt;z-index:251675648;mso-wrap-edited:f;mso-position-horizontal:absolute;mso-position-vertical:absolute" wrapcoords="0 0 21600 0 21600 21600 0 21600 0 0" filled="f" strokecolor="black [3213]">
            <v:fill o:detectmouseclick="t"/>
            <v:textbox style="mso-next-textbox:#_x0000_s1064" inset=",7.2pt,,7.2pt">
              <w:txbxContent>
                <w:p w:rsidR="001B3A41" w:rsidRPr="003A3A59" w:rsidRDefault="001B3A41" w:rsidP="00396603">
                  <w:pPr>
                    <w:rPr>
                      <w:sz w:val="20"/>
                    </w:rPr>
                  </w:pPr>
                  <w:r w:rsidRPr="003A3A59">
                    <w:rPr>
                      <w:sz w:val="20"/>
                    </w:rPr>
                    <w:t>Dec 10</w:t>
                  </w:r>
                </w:p>
                <w:p w:rsidR="001B3A41" w:rsidRPr="003A3A59" w:rsidRDefault="001B3A41" w:rsidP="00396603">
                  <w:pPr>
                    <w:rPr>
                      <w:sz w:val="20"/>
                    </w:rPr>
                  </w:pPr>
                  <w:r w:rsidRPr="003A3A59">
                    <w:rPr>
                      <w:sz w:val="20"/>
                    </w:rPr>
                    <w:t>-AP OUT FOR JUNIOR REGISTRATION</w:t>
                  </w:r>
                </w:p>
                <w:p w:rsidR="001B3A41" w:rsidRPr="003A3A59" w:rsidRDefault="001B3A41" w:rsidP="00396603">
                  <w:pPr>
                    <w:rPr>
                      <w:sz w:val="20"/>
                    </w:rPr>
                  </w:pPr>
                </w:p>
                <w:p w:rsidR="001B3A41" w:rsidRDefault="001B3A41" w:rsidP="00396603">
                  <w:pPr>
                    <w:rPr>
                      <w:sz w:val="20"/>
                    </w:rPr>
                  </w:pPr>
                  <w:r w:rsidRPr="003A3A59">
                    <w:rPr>
                      <w:sz w:val="20"/>
                    </w:rPr>
                    <w:t>Dec 11</w:t>
                  </w:r>
                </w:p>
                <w:p w:rsidR="001B3A41" w:rsidRPr="003A3A59" w:rsidRDefault="001B3A41" w:rsidP="00396603">
                  <w:pPr>
                    <w:rPr>
                      <w:sz w:val="20"/>
                    </w:rPr>
                  </w:pPr>
                  <w:r w:rsidRPr="004C16DA">
                    <w:rPr>
                      <w:sz w:val="20"/>
                    </w:rPr>
                    <w:t xml:space="preserve">-Show Far and Away </w:t>
                  </w:r>
                </w:p>
                <w:p w:rsidR="001B3A41" w:rsidRPr="00BB074F" w:rsidRDefault="001B3A41" w:rsidP="00D3585F">
                  <w:pPr>
                    <w:rPr>
                      <w:color w:val="000000" w:themeColor="text1"/>
                      <w:sz w:val="20"/>
                    </w:rPr>
                  </w:pPr>
                  <w:r w:rsidRPr="00BB074F">
                    <w:rPr>
                      <w:color w:val="000000" w:themeColor="text1"/>
                      <w:sz w:val="20"/>
                    </w:rPr>
                    <w:t xml:space="preserve">-Quiz on Ch 17 </w:t>
                  </w:r>
                </w:p>
                <w:p w:rsidR="001B3A41" w:rsidRPr="00BB074F" w:rsidRDefault="001B3A41" w:rsidP="00D3585F">
                  <w:pPr>
                    <w:rPr>
                      <w:sz w:val="20"/>
                    </w:rPr>
                  </w:pPr>
                  <w:r>
                    <w:rPr>
                      <w:sz w:val="20"/>
                    </w:rPr>
                    <w:t>-HW Invention W.S.</w:t>
                  </w:r>
                </w:p>
                <w:p w:rsidR="001B3A41" w:rsidRPr="003A3A59" w:rsidRDefault="001B3A41" w:rsidP="00396603">
                  <w:pPr>
                    <w:rPr>
                      <w:sz w:val="20"/>
                    </w:rPr>
                  </w:pPr>
                </w:p>
                <w:p w:rsidR="001B3A41" w:rsidRDefault="001B3A41" w:rsidP="00396603">
                  <w:pPr>
                    <w:rPr>
                      <w:sz w:val="20"/>
                    </w:rPr>
                  </w:pPr>
                  <w:r w:rsidRPr="003A3A59">
                    <w:rPr>
                      <w:sz w:val="20"/>
                    </w:rPr>
                    <w:t>Dec 12</w:t>
                  </w:r>
                </w:p>
                <w:p w:rsidR="001B3A41" w:rsidRDefault="001B3A41" w:rsidP="00396603">
                  <w:pPr>
                    <w:rPr>
                      <w:sz w:val="20"/>
                    </w:rPr>
                  </w:pPr>
                  <w:r>
                    <w:rPr>
                      <w:sz w:val="20"/>
                    </w:rPr>
                    <w:t xml:space="preserve">-Go over quiz </w:t>
                  </w:r>
                </w:p>
                <w:p w:rsidR="001B3A41" w:rsidRDefault="001B3A41" w:rsidP="00396603">
                  <w:pPr>
                    <w:rPr>
                      <w:sz w:val="20"/>
                    </w:rPr>
                  </w:pPr>
                  <w:hyperlink r:id="rId8" w:history="1">
                    <w:r w:rsidRPr="000719B0">
                      <w:rPr>
                        <w:rStyle w:val="Hyperlink"/>
                        <w:sz w:val="20"/>
                      </w:rPr>
                      <w:t>http://www.nytimes.com/ref/business/20070715_GILDED_GRAPHIC.html</w:t>
                    </w:r>
                  </w:hyperlink>
                  <w:r>
                    <w:rPr>
                      <w:sz w:val="20"/>
                    </w:rPr>
                    <w:t xml:space="preserve"> </w:t>
                  </w:r>
                </w:p>
                <w:p w:rsidR="001B3A41" w:rsidRDefault="001B3A41" w:rsidP="00396603">
                  <w:pPr>
                    <w:rPr>
                      <w:sz w:val="20"/>
                    </w:rPr>
                  </w:pPr>
                  <w:r w:rsidRPr="00BB074F">
                    <w:rPr>
                      <w:sz w:val="20"/>
                    </w:rPr>
                    <w:t>-Reading on Ida Tarbell</w:t>
                  </w:r>
                  <w:r>
                    <w:rPr>
                      <w:sz w:val="20"/>
                    </w:rPr>
                    <w:t xml:space="preserve"> (Who is she?  Why is she so angry?)</w:t>
                  </w:r>
                </w:p>
                <w:p w:rsidR="001B3A41" w:rsidRPr="003A3A59" w:rsidRDefault="001B3A41" w:rsidP="00396603">
                  <w:pPr>
                    <w:rPr>
                      <w:sz w:val="20"/>
                    </w:rPr>
                  </w:pPr>
                  <w:r w:rsidRPr="00BB074F">
                    <w:rPr>
                      <w:sz w:val="20"/>
                    </w:rPr>
                    <w:t xml:space="preserve">-Power Point on Ch 18 </w:t>
                  </w:r>
                  <w:r>
                    <w:rPr>
                      <w:sz w:val="20"/>
                    </w:rPr>
                    <w:t>(1-5</w:t>
                  </w:r>
                  <w:r w:rsidRPr="00BB074F">
                    <w:rPr>
                      <w:sz w:val="20"/>
                    </w:rPr>
                    <w:t>)</w:t>
                  </w:r>
                </w:p>
                <w:p w:rsidR="001B3A41" w:rsidRPr="00BB074F" w:rsidRDefault="001B3A41" w:rsidP="00D3585F">
                  <w:pPr>
                    <w:rPr>
                      <w:sz w:val="20"/>
                    </w:rPr>
                  </w:pPr>
                  <w:r w:rsidRPr="00BB074F">
                    <w:rPr>
                      <w:sz w:val="20"/>
                    </w:rPr>
                    <w:t>-HW on debate W.S. “Industrialists”</w:t>
                  </w:r>
                  <w:r>
                    <w:rPr>
                      <w:sz w:val="20"/>
                    </w:rPr>
                    <w:t xml:space="preserve"> (T-chart)</w:t>
                  </w:r>
                </w:p>
                <w:p w:rsidR="001B3A41" w:rsidRPr="003A3A59" w:rsidRDefault="001B3A41" w:rsidP="00396603">
                  <w:pPr>
                    <w:rPr>
                      <w:sz w:val="20"/>
                    </w:rPr>
                  </w:pPr>
                </w:p>
                <w:p w:rsidR="001B3A41" w:rsidRPr="003A3A59" w:rsidRDefault="001B3A41" w:rsidP="00396603">
                  <w:pPr>
                    <w:rPr>
                      <w:sz w:val="20"/>
                    </w:rPr>
                  </w:pPr>
                  <w:r w:rsidRPr="003A3A59">
                    <w:rPr>
                      <w:sz w:val="20"/>
                    </w:rPr>
                    <w:t>Dec 13</w:t>
                  </w:r>
                </w:p>
                <w:p w:rsidR="001B3A41" w:rsidRDefault="001B3A41" w:rsidP="00D3585F">
                  <w:pPr>
                    <w:rPr>
                      <w:color w:val="000000" w:themeColor="text1"/>
                      <w:sz w:val="20"/>
                    </w:rPr>
                  </w:pPr>
                  <w:r>
                    <w:rPr>
                      <w:color w:val="000000" w:themeColor="text1"/>
                      <w:sz w:val="20"/>
                    </w:rPr>
                    <w:t>-Discuss HW (Does the good out way the bad</w:t>
                  </w:r>
                  <w:proofErr w:type="gramStart"/>
                  <w:r>
                    <w:rPr>
                      <w:color w:val="000000" w:themeColor="text1"/>
                      <w:sz w:val="20"/>
                    </w:rPr>
                    <w:t>?/</w:t>
                  </w:r>
                  <w:proofErr w:type="gramEnd"/>
                  <w:r>
                    <w:rPr>
                      <w:color w:val="000000" w:themeColor="text1"/>
                      <w:sz w:val="20"/>
                    </w:rPr>
                    <w:t>T-chart on board)</w:t>
                  </w:r>
                </w:p>
                <w:p w:rsidR="001B3A41" w:rsidRDefault="001B3A41" w:rsidP="00D3585F">
                  <w:pPr>
                    <w:rPr>
                      <w:sz w:val="20"/>
                    </w:rPr>
                  </w:pPr>
                  <w:r w:rsidRPr="00BB074F">
                    <w:rPr>
                      <w:sz w:val="20"/>
                    </w:rPr>
                    <w:t>-Power Point on Ch 18 (</w:t>
                  </w:r>
                  <w:r>
                    <w:rPr>
                      <w:sz w:val="20"/>
                    </w:rPr>
                    <w:t>Slides 6-11</w:t>
                  </w:r>
                  <w:r w:rsidRPr="00BB074F">
                    <w:rPr>
                      <w:sz w:val="20"/>
                    </w:rPr>
                    <w:t>)</w:t>
                  </w:r>
                </w:p>
                <w:p w:rsidR="001B3A41" w:rsidRPr="00BB074F" w:rsidRDefault="001B3A41" w:rsidP="00D3585F">
                  <w:pPr>
                    <w:rPr>
                      <w:sz w:val="20"/>
                    </w:rPr>
                  </w:pPr>
                  <w:r>
                    <w:rPr>
                      <w:sz w:val="20"/>
                    </w:rPr>
                    <w:t>-President video Garfield</w:t>
                  </w:r>
                </w:p>
                <w:p w:rsidR="001B3A41" w:rsidRPr="003A3A59" w:rsidRDefault="001B3A41" w:rsidP="00396603">
                  <w:pPr>
                    <w:rPr>
                      <w:sz w:val="20"/>
                    </w:rPr>
                  </w:pPr>
                </w:p>
                <w:p w:rsidR="001B3A41" w:rsidRPr="003A3A59" w:rsidRDefault="001B3A41" w:rsidP="00396603">
                  <w:pPr>
                    <w:rPr>
                      <w:sz w:val="20"/>
                    </w:rPr>
                  </w:pPr>
                  <w:r w:rsidRPr="003A3A59">
                    <w:rPr>
                      <w:sz w:val="20"/>
                    </w:rPr>
                    <w:t>Dec 14</w:t>
                  </w:r>
                </w:p>
                <w:p w:rsidR="001B3A41" w:rsidRPr="0037447F" w:rsidRDefault="001B3A41" w:rsidP="00D3585F">
                  <w:pPr>
                    <w:rPr>
                      <w:sz w:val="20"/>
                    </w:rPr>
                  </w:pPr>
                  <w:r w:rsidRPr="00BB074F">
                    <w:rPr>
                      <w:sz w:val="20"/>
                    </w:rPr>
                    <w:t>-Jungle reading in class (reactions)</w:t>
                  </w:r>
                </w:p>
                <w:p w:rsidR="001B3A41" w:rsidRDefault="001B3A41" w:rsidP="00D3585F">
                  <w:pPr>
                    <w:rPr>
                      <w:sz w:val="20"/>
                    </w:rPr>
                  </w:pPr>
                  <w:r w:rsidRPr="00BB074F">
                    <w:rPr>
                      <w:sz w:val="20"/>
                    </w:rPr>
                    <w:t>-Power Point on Ch 18 (</w:t>
                  </w:r>
                  <w:r>
                    <w:rPr>
                      <w:sz w:val="20"/>
                    </w:rPr>
                    <w:t>12-15</w:t>
                  </w:r>
                  <w:r w:rsidRPr="00BB074F">
                    <w:rPr>
                      <w:sz w:val="20"/>
                    </w:rPr>
                    <w:t>)</w:t>
                  </w:r>
                </w:p>
                <w:p w:rsidR="001B3A41" w:rsidRPr="00A7544C" w:rsidRDefault="001B3A41" w:rsidP="00D54C5D">
                  <w:pPr>
                    <w:rPr>
                      <w:sz w:val="20"/>
                    </w:rPr>
                  </w:pPr>
                  <w:r>
                    <w:rPr>
                      <w:sz w:val="20"/>
                    </w:rPr>
                    <w:t xml:space="preserve">-HW W.S. on Unions </w:t>
                  </w:r>
                </w:p>
                <w:p w:rsidR="001B3A41" w:rsidRPr="003A3A59" w:rsidRDefault="001B3A41" w:rsidP="00396603">
                  <w:pPr>
                    <w:rPr>
                      <w:sz w:val="20"/>
                    </w:rPr>
                  </w:pPr>
                </w:p>
                <w:p w:rsidR="001B3A41" w:rsidRDefault="001B3A41" w:rsidP="00396603">
                  <w:pPr>
                    <w:rPr>
                      <w:sz w:val="20"/>
                    </w:rPr>
                  </w:pPr>
                  <w:r w:rsidRPr="003A3A59">
                    <w:rPr>
                      <w:sz w:val="20"/>
                    </w:rPr>
                    <w:t>Dec 17</w:t>
                  </w:r>
                </w:p>
                <w:p w:rsidR="001B3A41" w:rsidRPr="00F91191" w:rsidRDefault="001B3A41" w:rsidP="00396603">
                  <w:pPr>
                    <w:rPr>
                      <w:color w:val="000000" w:themeColor="text1"/>
                      <w:sz w:val="20"/>
                    </w:rPr>
                  </w:pPr>
                  <w:r>
                    <w:rPr>
                      <w:color w:val="000000" w:themeColor="text1"/>
                      <w:sz w:val="20"/>
                    </w:rPr>
                    <w:t>-Arthur-Cleveland (2</w:t>
                  </w:r>
                  <w:r w:rsidRPr="00805196">
                    <w:rPr>
                      <w:color w:val="000000" w:themeColor="text1"/>
                      <w:sz w:val="20"/>
                      <w:vertAlign w:val="superscript"/>
                    </w:rPr>
                    <w:t>nd</w:t>
                  </w:r>
                  <w:r>
                    <w:rPr>
                      <w:color w:val="000000" w:themeColor="text1"/>
                      <w:sz w:val="20"/>
                    </w:rPr>
                    <w:t xml:space="preserve"> term) President Video </w:t>
                  </w:r>
                </w:p>
                <w:p w:rsidR="001B3A41" w:rsidRDefault="001B3A41" w:rsidP="00D3585F">
                  <w:pPr>
                    <w:rPr>
                      <w:sz w:val="20"/>
                    </w:rPr>
                  </w:pPr>
                  <w:r w:rsidRPr="00BB074F">
                    <w:rPr>
                      <w:sz w:val="20"/>
                    </w:rPr>
                    <w:t xml:space="preserve">-Quiz Ch 18 </w:t>
                  </w:r>
                </w:p>
                <w:p w:rsidR="001B3A41" w:rsidRPr="003A3A59" w:rsidRDefault="001B3A41" w:rsidP="00396603">
                  <w:pPr>
                    <w:rPr>
                      <w:sz w:val="20"/>
                    </w:rPr>
                  </w:pPr>
                </w:p>
                <w:p w:rsidR="001B3A41" w:rsidRDefault="001B3A41" w:rsidP="00396603">
                  <w:pPr>
                    <w:rPr>
                      <w:sz w:val="20"/>
                    </w:rPr>
                  </w:pPr>
                  <w:r w:rsidRPr="003A3A59">
                    <w:rPr>
                      <w:sz w:val="20"/>
                    </w:rPr>
                    <w:t>Dec 18</w:t>
                  </w:r>
                </w:p>
                <w:p w:rsidR="001B3A41" w:rsidRPr="00805196" w:rsidRDefault="001B3A41" w:rsidP="00396603">
                  <w:pPr>
                    <w:rPr>
                      <w:color w:val="000000" w:themeColor="text1"/>
                      <w:sz w:val="20"/>
                    </w:rPr>
                  </w:pPr>
                  <w:r>
                    <w:rPr>
                      <w:color w:val="000000" w:themeColor="text1"/>
                      <w:sz w:val="20"/>
                    </w:rPr>
                    <w:t>-Go over Quiz</w:t>
                  </w:r>
                </w:p>
                <w:p w:rsidR="001B3A41" w:rsidRPr="00EE7BA0" w:rsidRDefault="001B3A41" w:rsidP="00D3585F">
                  <w:pPr>
                    <w:rPr>
                      <w:sz w:val="22"/>
                    </w:rPr>
                  </w:pPr>
                  <w:r w:rsidRPr="00F81F43">
                    <w:rPr>
                      <w:sz w:val="22"/>
                    </w:rPr>
                    <w:t>-Compare and Contrast Ellis Island v. Angel Island</w:t>
                  </w:r>
                </w:p>
                <w:p w:rsidR="001B3A41" w:rsidRDefault="001B3A41" w:rsidP="00D3585F">
                  <w:pPr>
                    <w:rPr>
                      <w:color w:val="000000" w:themeColor="text1"/>
                      <w:sz w:val="20"/>
                    </w:rPr>
                  </w:pPr>
                  <w:r>
                    <w:rPr>
                      <w:color w:val="000000" w:themeColor="text1"/>
                      <w:sz w:val="20"/>
                    </w:rPr>
                    <w:t>-Ch 19 Power Point on first 5 slides</w:t>
                  </w:r>
                </w:p>
                <w:p w:rsidR="001B3A41" w:rsidRPr="00603F75" w:rsidRDefault="001B3A41" w:rsidP="007E74CC">
                  <w:pPr>
                    <w:rPr>
                      <w:color w:val="000000" w:themeColor="text1"/>
                      <w:sz w:val="20"/>
                    </w:rPr>
                  </w:pPr>
                  <w:r>
                    <w:rPr>
                      <w:color w:val="000000" w:themeColor="text1"/>
                      <w:sz w:val="20"/>
                    </w:rPr>
                    <w:t>-HW NY Gangs</w:t>
                  </w:r>
                </w:p>
                <w:p w:rsidR="001B3A41" w:rsidRPr="003A3A59" w:rsidRDefault="001B3A41" w:rsidP="00396603">
                  <w:pPr>
                    <w:rPr>
                      <w:sz w:val="20"/>
                    </w:rPr>
                  </w:pPr>
                </w:p>
                <w:p w:rsidR="001B3A41" w:rsidRPr="003A3A59" w:rsidRDefault="001B3A41" w:rsidP="00396603">
                  <w:pPr>
                    <w:rPr>
                      <w:sz w:val="20"/>
                    </w:rPr>
                  </w:pPr>
                  <w:r w:rsidRPr="003A3A59">
                    <w:rPr>
                      <w:sz w:val="20"/>
                    </w:rPr>
                    <w:t xml:space="preserve">Dec 19 </w:t>
                  </w:r>
                </w:p>
                <w:p w:rsidR="001B3A41" w:rsidRDefault="001B3A41" w:rsidP="00D3585F">
                  <w:pPr>
                    <w:rPr>
                      <w:color w:val="000000" w:themeColor="text1"/>
                      <w:sz w:val="20"/>
                    </w:rPr>
                  </w:pPr>
                  <w:r>
                    <w:rPr>
                      <w:color w:val="000000" w:themeColor="text1"/>
                      <w:sz w:val="20"/>
                    </w:rPr>
                    <w:t>-W.S. on Cultural Ties</w:t>
                  </w:r>
                </w:p>
                <w:p w:rsidR="001B3A41" w:rsidRDefault="001B3A41" w:rsidP="00D3585F">
                  <w:pPr>
                    <w:rPr>
                      <w:color w:val="000000" w:themeColor="text1"/>
                      <w:sz w:val="20"/>
                    </w:rPr>
                  </w:pPr>
                  <w:r>
                    <w:rPr>
                      <w:color w:val="000000" w:themeColor="text1"/>
                      <w:sz w:val="20"/>
                    </w:rPr>
                    <w:t xml:space="preserve">-Finish Ch 19 Power Point </w:t>
                  </w:r>
                  <w:r w:rsidRPr="00603F75">
                    <w:rPr>
                      <w:color w:val="000000" w:themeColor="text1"/>
                      <w:sz w:val="20"/>
                    </w:rPr>
                    <w:t xml:space="preserve"> </w:t>
                  </w:r>
                </w:p>
                <w:p w:rsidR="001B3A41" w:rsidRPr="00F81F43" w:rsidRDefault="001B3A41" w:rsidP="007E74CC">
                  <w:pPr>
                    <w:rPr>
                      <w:sz w:val="22"/>
                    </w:rPr>
                  </w:pPr>
                  <w:r>
                    <w:rPr>
                      <w:sz w:val="22"/>
                    </w:rPr>
                    <w:t xml:space="preserve">-HW </w:t>
                  </w:r>
                  <w:r w:rsidRPr="00F81F43">
                    <w:rPr>
                      <w:sz w:val="22"/>
                    </w:rPr>
                    <w:t>P.C. on Boss Tweed</w:t>
                  </w:r>
                </w:p>
                <w:p w:rsidR="001B3A41" w:rsidRPr="003A3A59" w:rsidRDefault="001B3A41" w:rsidP="00396603">
                  <w:pPr>
                    <w:rPr>
                      <w:sz w:val="20"/>
                    </w:rPr>
                  </w:pPr>
                </w:p>
                <w:p w:rsidR="001B3A41" w:rsidRDefault="001B3A41" w:rsidP="00396603">
                  <w:pPr>
                    <w:rPr>
                      <w:sz w:val="20"/>
                    </w:rPr>
                  </w:pPr>
                  <w:r w:rsidRPr="003A3A59">
                    <w:rPr>
                      <w:sz w:val="20"/>
                    </w:rPr>
                    <w:t xml:space="preserve">Dec 20 </w:t>
                  </w:r>
                </w:p>
                <w:p w:rsidR="001B3A41" w:rsidRPr="003A3A59" w:rsidRDefault="001B3A41" w:rsidP="00396603">
                  <w:pPr>
                    <w:rPr>
                      <w:sz w:val="20"/>
                    </w:rPr>
                  </w:pPr>
                  <w:r>
                    <w:rPr>
                      <w:sz w:val="20"/>
                    </w:rPr>
                    <w:t>-Finish Ch 19 Power Point</w:t>
                  </w:r>
                </w:p>
                <w:p w:rsidR="001B3A41" w:rsidRPr="00603F75" w:rsidRDefault="001B3A41" w:rsidP="00F91191">
                  <w:pPr>
                    <w:rPr>
                      <w:color w:val="000000" w:themeColor="text1"/>
                      <w:sz w:val="20"/>
                    </w:rPr>
                  </w:pPr>
                  <w:r w:rsidRPr="00603F75">
                    <w:rPr>
                      <w:color w:val="000000" w:themeColor="text1"/>
                      <w:sz w:val="20"/>
                    </w:rPr>
                    <w:t>-Ch 19 Quiz</w:t>
                  </w:r>
                </w:p>
                <w:p w:rsidR="001B3A41" w:rsidRDefault="001B3A41" w:rsidP="00F91191">
                  <w:pPr>
                    <w:rPr>
                      <w:color w:val="000000" w:themeColor="text1"/>
                      <w:sz w:val="20"/>
                    </w:rPr>
                  </w:pPr>
                  <w:r w:rsidRPr="00603F75">
                    <w:rPr>
                      <w:color w:val="000000" w:themeColor="text1"/>
                      <w:sz w:val="20"/>
                    </w:rPr>
                    <w:t xml:space="preserve">-Go over Quiz </w:t>
                  </w:r>
                </w:p>
                <w:p w:rsidR="001B3A41" w:rsidRDefault="001B3A41" w:rsidP="00F91191">
                  <w:pPr>
                    <w:rPr>
                      <w:color w:val="000000" w:themeColor="text1"/>
                      <w:sz w:val="20"/>
                    </w:rPr>
                  </w:pPr>
                  <w:r>
                    <w:rPr>
                      <w:color w:val="000000" w:themeColor="text1"/>
                      <w:sz w:val="20"/>
                    </w:rPr>
                    <w:t>-HW “This Land is your Land…” W.S.</w:t>
                  </w:r>
                </w:p>
                <w:p w:rsidR="001B3A41" w:rsidRPr="00603F75" w:rsidRDefault="001B3A41" w:rsidP="00F91191">
                  <w:pPr>
                    <w:rPr>
                      <w:sz w:val="20"/>
                    </w:rPr>
                  </w:pPr>
                  <w:r w:rsidRPr="00603F75">
                    <w:rPr>
                      <w:sz w:val="20"/>
                    </w:rPr>
                    <w:t xml:space="preserve">-HW ask parents about ancestry </w:t>
                  </w:r>
                </w:p>
                <w:p w:rsidR="001B3A41" w:rsidRPr="003A3A59" w:rsidRDefault="001B3A41" w:rsidP="00396603">
                  <w:pPr>
                    <w:rPr>
                      <w:sz w:val="20"/>
                    </w:rPr>
                  </w:pPr>
                </w:p>
                <w:p w:rsidR="001B3A41" w:rsidRPr="003A3A59" w:rsidRDefault="001B3A41" w:rsidP="00396603">
                  <w:pPr>
                    <w:rPr>
                      <w:sz w:val="20"/>
                    </w:rPr>
                  </w:pPr>
                  <w:r w:rsidRPr="003A3A59">
                    <w:rPr>
                      <w:sz w:val="20"/>
                    </w:rPr>
                    <w:t>Dec 21</w:t>
                  </w:r>
                </w:p>
                <w:p w:rsidR="001B3A41" w:rsidRPr="00603F75" w:rsidRDefault="001B3A41" w:rsidP="00F91191">
                  <w:pPr>
                    <w:rPr>
                      <w:sz w:val="20"/>
                    </w:rPr>
                  </w:pPr>
                  <w:r w:rsidRPr="00603F75">
                    <w:rPr>
                      <w:sz w:val="20"/>
                    </w:rPr>
                    <w:t xml:space="preserve">-Web-quest on Ellis Island </w:t>
                  </w:r>
                </w:p>
                <w:p w:rsidR="001B3A41" w:rsidRDefault="001B3A41" w:rsidP="00F91191"/>
              </w:txbxContent>
            </v:textbox>
            <w10:wrap type="tight"/>
          </v:shape>
        </w:pict>
      </w:r>
      <w:r>
        <w:rPr>
          <w:noProof/>
        </w:rPr>
        <w:pict>
          <v:shape id="_x0000_s1063" type="#_x0000_t202" style="position:absolute;margin-left:-1in;margin-top:-36pt;width:4in;height:683.6pt;z-index:251674624;mso-wrap-edited:f;mso-position-horizontal:absolute;mso-position-vertical:absolute" wrapcoords="0 0 21600 0 21600 21600 0 21600 0 0" filled="f" strokecolor="black [3213]">
            <v:fill o:detectmouseclick="t"/>
            <v:textbox inset=",7.2pt,,7.2pt">
              <w:txbxContent>
                <w:p w:rsidR="001B3A41" w:rsidRDefault="001B3A41">
                  <w:pPr>
                    <w:rPr>
                      <w:sz w:val="20"/>
                    </w:rPr>
                  </w:pPr>
                  <w:r w:rsidRPr="003A3A59">
                    <w:rPr>
                      <w:sz w:val="20"/>
                    </w:rPr>
                    <w:t>Dec 10</w:t>
                  </w:r>
                </w:p>
                <w:p w:rsidR="001B3A41" w:rsidRDefault="001B3A41" w:rsidP="001F52C5">
                  <w:pPr>
                    <w:rPr>
                      <w:sz w:val="20"/>
                    </w:rPr>
                  </w:pPr>
                  <w:r>
                    <w:rPr>
                      <w:sz w:val="20"/>
                    </w:rPr>
                    <w:t>-Ch 11 Quiz</w:t>
                  </w:r>
                </w:p>
                <w:p w:rsidR="001B3A41" w:rsidRDefault="001B3A41" w:rsidP="001F52C5">
                  <w:pPr>
                    <w:rPr>
                      <w:sz w:val="20"/>
                    </w:rPr>
                  </w:pPr>
                  <w:r>
                    <w:rPr>
                      <w:sz w:val="20"/>
                    </w:rPr>
                    <w:t>-Go over Quiz</w:t>
                  </w:r>
                </w:p>
                <w:p w:rsidR="001B3A41" w:rsidRPr="0082765F" w:rsidRDefault="001B3A41" w:rsidP="00B1595B">
                  <w:pPr>
                    <w:rPr>
                      <w:sz w:val="20"/>
                    </w:rPr>
                  </w:pPr>
                  <w:r w:rsidRPr="0082765F">
                    <w:rPr>
                      <w:sz w:val="20"/>
                    </w:rPr>
                    <w:t>-W.S. on Resources North and South</w:t>
                  </w:r>
                </w:p>
                <w:p w:rsidR="001B3A41" w:rsidRPr="0082765F" w:rsidRDefault="001B3A41" w:rsidP="00B1595B">
                  <w:pPr>
                    <w:rPr>
                      <w:sz w:val="20"/>
                    </w:rPr>
                  </w:pPr>
                  <w:r w:rsidRPr="0082765F">
                    <w:rPr>
                      <w:sz w:val="20"/>
                    </w:rPr>
                    <w:t>-HW S.G./Ch 11 Sec 1 battles</w:t>
                  </w:r>
                </w:p>
                <w:p w:rsidR="001B3A41" w:rsidRPr="003A3A59" w:rsidRDefault="001B3A41">
                  <w:pPr>
                    <w:rPr>
                      <w:sz w:val="20"/>
                    </w:rPr>
                  </w:pPr>
                </w:p>
                <w:p w:rsidR="001B3A41" w:rsidRDefault="001B3A41">
                  <w:pPr>
                    <w:rPr>
                      <w:sz w:val="20"/>
                    </w:rPr>
                  </w:pPr>
                  <w:r w:rsidRPr="003A3A59">
                    <w:rPr>
                      <w:sz w:val="20"/>
                    </w:rPr>
                    <w:t>Dec 11</w:t>
                  </w:r>
                </w:p>
                <w:p w:rsidR="001B3A41" w:rsidRPr="003A3A59" w:rsidRDefault="001B3A41" w:rsidP="001F52C5">
                  <w:pPr>
                    <w:rPr>
                      <w:sz w:val="20"/>
                    </w:rPr>
                  </w:pPr>
                  <w:r w:rsidRPr="003A3A59">
                    <w:rPr>
                      <w:sz w:val="20"/>
                    </w:rPr>
                    <w:t xml:space="preserve">-Unit 4 Exam </w:t>
                  </w:r>
                </w:p>
                <w:p w:rsidR="001B3A41" w:rsidRPr="003A3A59" w:rsidRDefault="001B3A41">
                  <w:pPr>
                    <w:rPr>
                      <w:sz w:val="20"/>
                    </w:rPr>
                  </w:pPr>
                  <w:r w:rsidRPr="003A3A59">
                    <w:rPr>
                      <w:sz w:val="20"/>
                    </w:rPr>
                    <w:t>-Go over Exam</w:t>
                  </w:r>
                </w:p>
                <w:p w:rsidR="001B3A41" w:rsidRPr="0082765F" w:rsidRDefault="001B3A41" w:rsidP="00B1595B">
                  <w:pPr>
                    <w:rPr>
                      <w:sz w:val="20"/>
                    </w:rPr>
                  </w:pPr>
                  <w:r w:rsidRPr="0082765F">
                    <w:rPr>
                      <w:sz w:val="20"/>
                    </w:rPr>
                    <w:t>-Civil War Power Point on Strength and Strategies/Technology</w:t>
                  </w:r>
                </w:p>
                <w:p w:rsidR="001B3A41" w:rsidRPr="003A3A59" w:rsidRDefault="001B3A41">
                  <w:pPr>
                    <w:rPr>
                      <w:sz w:val="20"/>
                    </w:rPr>
                  </w:pPr>
                </w:p>
                <w:p w:rsidR="001B3A41" w:rsidRPr="003A3A59" w:rsidRDefault="001B3A41">
                  <w:pPr>
                    <w:rPr>
                      <w:sz w:val="20"/>
                    </w:rPr>
                  </w:pPr>
                  <w:r w:rsidRPr="003A3A59">
                    <w:rPr>
                      <w:sz w:val="20"/>
                    </w:rPr>
                    <w:t>Dec 12</w:t>
                  </w:r>
                </w:p>
                <w:p w:rsidR="001B3A41" w:rsidRPr="00E10EA7" w:rsidRDefault="001B3A41" w:rsidP="00BD1CB9">
                  <w:pPr>
                    <w:rPr>
                      <w:sz w:val="20"/>
                    </w:rPr>
                  </w:pPr>
                  <w:r w:rsidRPr="00E10EA7">
                    <w:rPr>
                      <w:color w:val="000000" w:themeColor="text1"/>
                      <w:sz w:val="20"/>
                    </w:rPr>
                    <w:t>-</w:t>
                  </w:r>
                  <w:r w:rsidRPr="00E10EA7">
                    <w:rPr>
                      <w:sz w:val="20"/>
                    </w:rPr>
                    <w:t>Power Point on Ch 11 Sec</w:t>
                  </w:r>
                  <w:r>
                    <w:rPr>
                      <w:sz w:val="20"/>
                    </w:rPr>
                    <w:t xml:space="preserve"> 1-</w:t>
                  </w:r>
                  <w:r w:rsidRPr="00E10EA7">
                    <w:rPr>
                      <w:sz w:val="20"/>
                    </w:rPr>
                    <w:t>2</w:t>
                  </w:r>
                </w:p>
                <w:p w:rsidR="001B3A41" w:rsidRPr="0082765F" w:rsidRDefault="001B3A41" w:rsidP="00BD1CB9">
                  <w:pPr>
                    <w:rPr>
                      <w:sz w:val="20"/>
                    </w:rPr>
                  </w:pPr>
                  <w:r w:rsidRPr="0082765F">
                    <w:rPr>
                      <w:sz w:val="20"/>
                    </w:rPr>
                    <w:t>-First part of Pr</w:t>
                  </w:r>
                  <w:r>
                    <w:rPr>
                      <w:sz w:val="20"/>
                    </w:rPr>
                    <w:t>esident Lincoln video part 1</w:t>
                  </w:r>
                </w:p>
                <w:p w:rsidR="001B3A41" w:rsidRDefault="001B3A41" w:rsidP="00BD1CB9">
                  <w:pPr>
                    <w:rPr>
                      <w:sz w:val="20"/>
                    </w:rPr>
                  </w:pPr>
                  <w:r>
                    <w:rPr>
                      <w:sz w:val="20"/>
                    </w:rPr>
                    <w:t>-HW Reading on “Emancipation Proclamation” W.S.</w:t>
                  </w:r>
                </w:p>
                <w:p w:rsidR="001B3A41" w:rsidRPr="003A3A59" w:rsidRDefault="001B3A41">
                  <w:pPr>
                    <w:rPr>
                      <w:sz w:val="20"/>
                    </w:rPr>
                  </w:pPr>
                </w:p>
                <w:p w:rsidR="001B3A41" w:rsidRDefault="001B3A41">
                  <w:pPr>
                    <w:rPr>
                      <w:sz w:val="20"/>
                    </w:rPr>
                  </w:pPr>
                  <w:r>
                    <w:rPr>
                      <w:sz w:val="20"/>
                    </w:rPr>
                    <w:t>Dec 13</w:t>
                  </w:r>
                </w:p>
                <w:p w:rsidR="001B3A41" w:rsidRPr="00E10EA7" w:rsidRDefault="001B3A41" w:rsidP="00BD1CB9">
                  <w:pPr>
                    <w:rPr>
                      <w:color w:val="000000" w:themeColor="text1"/>
                      <w:sz w:val="20"/>
                    </w:rPr>
                  </w:pPr>
                  <w:r>
                    <w:rPr>
                      <w:color w:val="000000" w:themeColor="text1"/>
                      <w:sz w:val="20"/>
                    </w:rPr>
                    <w:t xml:space="preserve">-T-chart on board from HW on Emancipation Proclamation </w:t>
                  </w:r>
                </w:p>
                <w:p w:rsidR="001B3A41" w:rsidRDefault="001B3A41" w:rsidP="00212224">
                  <w:pPr>
                    <w:rPr>
                      <w:sz w:val="20"/>
                    </w:rPr>
                  </w:pPr>
                  <w:r w:rsidRPr="00976792">
                    <w:rPr>
                      <w:sz w:val="20"/>
                    </w:rPr>
                    <w:t>-President Lincoln video part 2</w:t>
                  </w:r>
                </w:p>
                <w:p w:rsidR="001B3A41" w:rsidRDefault="001B3A41" w:rsidP="00212224">
                  <w:pPr>
                    <w:rPr>
                      <w:color w:val="000000" w:themeColor="text1"/>
                      <w:sz w:val="20"/>
                    </w:rPr>
                  </w:pPr>
                  <w:r w:rsidRPr="0082765F">
                    <w:rPr>
                      <w:sz w:val="20"/>
                    </w:rPr>
                    <w:t xml:space="preserve">-Civil War Map </w:t>
                  </w:r>
                  <w:r>
                    <w:rPr>
                      <w:sz w:val="20"/>
                    </w:rPr>
                    <w:t>in class</w:t>
                  </w:r>
                  <w:r>
                    <w:rPr>
                      <w:color w:val="000000" w:themeColor="text1"/>
                      <w:sz w:val="20"/>
                    </w:rPr>
                    <w:t xml:space="preserve"> (up to the West)</w:t>
                  </w:r>
                </w:p>
                <w:p w:rsidR="001B3A41" w:rsidRPr="003A3A59" w:rsidRDefault="001B3A41">
                  <w:pPr>
                    <w:rPr>
                      <w:sz w:val="20"/>
                    </w:rPr>
                  </w:pPr>
                </w:p>
                <w:p w:rsidR="001B3A41" w:rsidRPr="003A3A59" w:rsidRDefault="001B3A41">
                  <w:pPr>
                    <w:rPr>
                      <w:sz w:val="20"/>
                    </w:rPr>
                  </w:pPr>
                  <w:r w:rsidRPr="003A3A59">
                    <w:rPr>
                      <w:sz w:val="20"/>
                    </w:rPr>
                    <w:t>Dec 14</w:t>
                  </w:r>
                </w:p>
                <w:p w:rsidR="001B3A41" w:rsidRPr="003A3A59" w:rsidRDefault="001B3A41">
                  <w:pPr>
                    <w:rPr>
                      <w:sz w:val="20"/>
                    </w:rPr>
                  </w:pPr>
                  <w:r w:rsidRPr="003A3A59">
                    <w:rPr>
                      <w:sz w:val="20"/>
                    </w:rPr>
                    <w:t xml:space="preserve">-US OUT FOR JUNIOR REGISTRATION </w:t>
                  </w:r>
                </w:p>
                <w:p w:rsidR="001B3A41" w:rsidRPr="003A3A59" w:rsidRDefault="001B3A41">
                  <w:pPr>
                    <w:rPr>
                      <w:sz w:val="20"/>
                    </w:rPr>
                  </w:pPr>
                </w:p>
                <w:p w:rsidR="001B3A41" w:rsidRDefault="001B3A41">
                  <w:pPr>
                    <w:rPr>
                      <w:sz w:val="20"/>
                    </w:rPr>
                  </w:pPr>
                  <w:r w:rsidRPr="003A3A59">
                    <w:rPr>
                      <w:sz w:val="20"/>
                    </w:rPr>
                    <w:t>Dec 17</w:t>
                  </w:r>
                </w:p>
                <w:p w:rsidR="001B3A41" w:rsidRDefault="001B3A41">
                  <w:pPr>
                    <w:rPr>
                      <w:sz w:val="20"/>
                    </w:rPr>
                  </w:pPr>
                  <w:r w:rsidRPr="0082765F">
                    <w:rPr>
                      <w:sz w:val="20"/>
                    </w:rPr>
                    <w:t xml:space="preserve">-Civil War Map </w:t>
                  </w:r>
                  <w:r>
                    <w:rPr>
                      <w:sz w:val="20"/>
                    </w:rPr>
                    <w:t>in class</w:t>
                  </w:r>
                  <w:r>
                    <w:rPr>
                      <w:color w:val="000000" w:themeColor="text1"/>
                      <w:sz w:val="20"/>
                    </w:rPr>
                    <w:t xml:space="preserve"> (Through the West)</w:t>
                  </w:r>
                </w:p>
                <w:p w:rsidR="001B3A41" w:rsidRPr="003A3A59" w:rsidRDefault="001B3A41">
                  <w:pPr>
                    <w:rPr>
                      <w:sz w:val="20"/>
                    </w:rPr>
                  </w:pPr>
                  <w:r w:rsidRPr="00E10EA7">
                    <w:rPr>
                      <w:sz w:val="20"/>
                    </w:rPr>
                    <w:t>-Power Point on Ch 11 Sec 3</w:t>
                  </w:r>
                </w:p>
                <w:p w:rsidR="001B3A41" w:rsidRPr="00EA142B" w:rsidRDefault="001B3A41" w:rsidP="004D321A">
                  <w:pPr>
                    <w:rPr>
                      <w:sz w:val="20"/>
                    </w:rPr>
                  </w:pPr>
                  <w:r>
                    <w:rPr>
                      <w:sz w:val="20"/>
                    </w:rPr>
                    <w:t>-President Lincoln video part 3</w:t>
                  </w:r>
                </w:p>
                <w:p w:rsidR="001B3A41" w:rsidRPr="00976792" w:rsidRDefault="001B3A41" w:rsidP="004D321A">
                  <w:pPr>
                    <w:rPr>
                      <w:sz w:val="20"/>
                    </w:rPr>
                  </w:pPr>
                  <w:r w:rsidRPr="00976792">
                    <w:rPr>
                      <w:sz w:val="20"/>
                    </w:rPr>
                    <w:t>-</w:t>
                  </w:r>
                  <w:r>
                    <w:rPr>
                      <w:sz w:val="20"/>
                    </w:rPr>
                    <w:t xml:space="preserve">HW </w:t>
                  </w:r>
                  <w:r w:rsidRPr="00976792">
                    <w:rPr>
                      <w:sz w:val="20"/>
                    </w:rPr>
                    <w:t>S.G. Ch 11 Sec 4</w:t>
                  </w:r>
                </w:p>
                <w:p w:rsidR="001B3A41" w:rsidRPr="003A3A59" w:rsidRDefault="001B3A41">
                  <w:pPr>
                    <w:rPr>
                      <w:sz w:val="20"/>
                    </w:rPr>
                  </w:pPr>
                </w:p>
                <w:p w:rsidR="001B3A41" w:rsidRDefault="001B3A41" w:rsidP="004D321A">
                  <w:pPr>
                    <w:rPr>
                      <w:sz w:val="20"/>
                    </w:rPr>
                  </w:pPr>
                  <w:r w:rsidRPr="003A3A59">
                    <w:rPr>
                      <w:sz w:val="20"/>
                    </w:rPr>
                    <w:t>Dec 18</w:t>
                  </w:r>
                  <w:r>
                    <w:rPr>
                      <w:sz w:val="20"/>
                    </w:rPr>
                    <w:t xml:space="preserve"> </w:t>
                  </w:r>
                </w:p>
                <w:p w:rsidR="001B3A41" w:rsidRPr="00E10EA7" w:rsidRDefault="001B3A41" w:rsidP="00212224">
                  <w:pPr>
                    <w:rPr>
                      <w:sz w:val="20"/>
                    </w:rPr>
                  </w:pPr>
                  <w:r w:rsidRPr="00E10EA7">
                    <w:rPr>
                      <w:sz w:val="20"/>
                    </w:rPr>
                    <w:t xml:space="preserve">-W.S. on Andersonville </w:t>
                  </w:r>
                  <w:r>
                    <w:rPr>
                      <w:sz w:val="20"/>
                    </w:rPr>
                    <w:t>(</w:t>
                  </w:r>
                  <w:proofErr w:type="spellStart"/>
                  <w:r>
                    <w:rPr>
                      <w:sz w:val="20"/>
                    </w:rPr>
                    <w:t>Cinquian</w:t>
                  </w:r>
                  <w:proofErr w:type="spellEnd"/>
                  <w:r>
                    <w:rPr>
                      <w:sz w:val="20"/>
                    </w:rPr>
                    <w:t xml:space="preserve"> in class together)</w:t>
                  </w:r>
                </w:p>
                <w:p w:rsidR="001B3A41" w:rsidRPr="00E24D88" w:rsidRDefault="001B3A41" w:rsidP="004D321A">
                  <w:pPr>
                    <w:rPr>
                      <w:sz w:val="20"/>
                    </w:rPr>
                  </w:pPr>
                  <w:r w:rsidRPr="00976792">
                    <w:rPr>
                      <w:sz w:val="20"/>
                    </w:rPr>
                    <w:t>-Power Point Ch 11 Sec 5</w:t>
                  </w:r>
                </w:p>
                <w:p w:rsidR="001B3A41" w:rsidRPr="00976792" w:rsidRDefault="001B3A41" w:rsidP="004D321A">
                  <w:pPr>
                    <w:rPr>
                      <w:color w:val="000000" w:themeColor="text1"/>
                      <w:sz w:val="20"/>
                    </w:rPr>
                  </w:pPr>
                  <w:r w:rsidRPr="00976792">
                    <w:rPr>
                      <w:color w:val="000000" w:themeColor="text1"/>
                      <w:sz w:val="20"/>
                    </w:rPr>
                    <w:t xml:space="preserve">-Quiz on Ch 11 </w:t>
                  </w:r>
                </w:p>
                <w:p w:rsidR="001B3A41" w:rsidRPr="003A3A59" w:rsidRDefault="001B3A41">
                  <w:pPr>
                    <w:rPr>
                      <w:sz w:val="20"/>
                    </w:rPr>
                  </w:pPr>
                </w:p>
                <w:p w:rsidR="001B3A41" w:rsidRDefault="001B3A41">
                  <w:pPr>
                    <w:rPr>
                      <w:sz w:val="20"/>
                    </w:rPr>
                  </w:pPr>
                  <w:r w:rsidRPr="003A3A59">
                    <w:rPr>
                      <w:sz w:val="20"/>
                    </w:rPr>
                    <w:t xml:space="preserve">Dec 19 </w:t>
                  </w:r>
                </w:p>
                <w:p w:rsidR="001B3A41" w:rsidRDefault="001B3A41">
                  <w:pPr>
                    <w:rPr>
                      <w:sz w:val="20"/>
                    </w:rPr>
                  </w:pPr>
                  <w:r>
                    <w:rPr>
                      <w:sz w:val="20"/>
                    </w:rPr>
                    <w:t>-Go over Quiz</w:t>
                  </w:r>
                </w:p>
                <w:p w:rsidR="001B3A41" w:rsidRDefault="001B3A41">
                  <w:pPr>
                    <w:rPr>
                      <w:color w:val="000000" w:themeColor="text1"/>
                      <w:sz w:val="20"/>
                    </w:rPr>
                  </w:pPr>
                  <w:r w:rsidRPr="00E10EA7">
                    <w:rPr>
                      <w:color w:val="000000" w:themeColor="text1"/>
                      <w:sz w:val="20"/>
                    </w:rPr>
                    <w:t>-</w:t>
                  </w:r>
                  <w:r>
                    <w:rPr>
                      <w:color w:val="000000" w:themeColor="text1"/>
                      <w:sz w:val="20"/>
                    </w:rPr>
                    <w:t>America the Story of Us (Civil War)</w:t>
                  </w:r>
                </w:p>
                <w:p w:rsidR="001B3A41" w:rsidRPr="003A3A59" w:rsidRDefault="001B3A41">
                  <w:pPr>
                    <w:rPr>
                      <w:sz w:val="20"/>
                    </w:rPr>
                  </w:pPr>
                </w:p>
                <w:p w:rsidR="001B3A41" w:rsidRPr="003A3A59" w:rsidRDefault="001B3A41">
                  <w:pPr>
                    <w:rPr>
                      <w:sz w:val="20"/>
                    </w:rPr>
                  </w:pPr>
                  <w:r w:rsidRPr="003A3A59">
                    <w:rPr>
                      <w:sz w:val="20"/>
                    </w:rPr>
                    <w:t xml:space="preserve">Dec 20 </w:t>
                  </w:r>
                </w:p>
                <w:p w:rsidR="001B3A41" w:rsidRDefault="001B3A41" w:rsidP="00212224">
                  <w:pPr>
                    <w:rPr>
                      <w:color w:val="000000" w:themeColor="text1"/>
                      <w:sz w:val="20"/>
                    </w:rPr>
                  </w:pPr>
                  <w:r w:rsidRPr="00E10EA7">
                    <w:rPr>
                      <w:color w:val="000000" w:themeColor="text1"/>
                      <w:sz w:val="20"/>
                    </w:rPr>
                    <w:t>-</w:t>
                  </w:r>
                  <w:r>
                    <w:rPr>
                      <w:color w:val="000000" w:themeColor="text1"/>
                      <w:sz w:val="20"/>
                    </w:rPr>
                    <w:t>America the Story of Us (Civil War)</w:t>
                  </w:r>
                </w:p>
                <w:p w:rsidR="001B3A41" w:rsidRPr="008770CB" w:rsidRDefault="001B3A41" w:rsidP="00962BFB">
                  <w:pPr>
                    <w:rPr>
                      <w:sz w:val="22"/>
                    </w:rPr>
                  </w:pPr>
                  <w:r w:rsidRPr="008770CB">
                    <w:rPr>
                      <w:sz w:val="22"/>
                    </w:rPr>
                    <w:t>-Power Po</w:t>
                  </w:r>
                  <w:r>
                    <w:rPr>
                      <w:sz w:val="22"/>
                    </w:rPr>
                    <w:t>int on Ch 12 up to two reconstruction plans</w:t>
                  </w:r>
                </w:p>
                <w:p w:rsidR="001B3A41" w:rsidRPr="008770CB" w:rsidRDefault="001B3A41" w:rsidP="00962BFB">
                  <w:pPr>
                    <w:rPr>
                      <w:sz w:val="22"/>
                    </w:rPr>
                  </w:pPr>
                  <w:r w:rsidRPr="008770CB">
                    <w:rPr>
                      <w:sz w:val="22"/>
                    </w:rPr>
                    <w:t>-</w:t>
                  </w:r>
                  <w:r>
                    <w:rPr>
                      <w:sz w:val="22"/>
                    </w:rPr>
                    <w:t>President video on Johnson</w:t>
                  </w:r>
                </w:p>
                <w:p w:rsidR="001B3A41" w:rsidRPr="003A3A59" w:rsidRDefault="001B3A41">
                  <w:pPr>
                    <w:rPr>
                      <w:sz w:val="20"/>
                    </w:rPr>
                  </w:pPr>
                </w:p>
                <w:p w:rsidR="001B3A41" w:rsidRDefault="001B3A41">
                  <w:pPr>
                    <w:rPr>
                      <w:sz w:val="20"/>
                    </w:rPr>
                  </w:pPr>
                  <w:r w:rsidRPr="003A3A59">
                    <w:rPr>
                      <w:sz w:val="20"/>
                    </w:rPr>
                    <w:t>Dec 21</w:t>
                  </w:r>
                </w:p>
                <w:p w:rsidR="001B3A41" w:rsidRPr="004B322D" w:rsidRDefault="001B3A41" w:rsidP="00962BFB">
                  <w:pPr>
                    <w:rPr>
                      <w:sz w:val="22"/>
                    </w:rPr>
                  </w:pPr>
                  <w:r w:rsidRPr="008770CB">
                    <w:rPr>
                      <w:sz w:val="22"/>
                    </w:rPr>
                    <w:t xml:space="preserve">-President video on </w:t>
                  </w:r>
                  <w:r>
                    <w:rPr>
                      <w:sz w:val="22"/>
                    </w:rPr>
                    <w:t>Grant</w:t>
                  </w:r>
                </w:p>
                <w:p w:rsidR="001B3A41" w:rsidRPr="00175D4C" w:rsidRDefault="001B3A41" w:rsidP="00962BFB">
                  <w:pPr>
                    <w:rPr>
                      <w:color w:val="000000" w:themeColor="text1"/>
                      <w:sz w:val="20"/>
                    </w:rPr>
                  </w:pPr>
                  <w:r>
                    <w:rPr>
                      <w:color w:val="000000" w:themeColor="text1"/>
                      <w:sz w:val="20"/>
                    </w:rPr>
                    <w:t xml:space="preserve">-Power Point in Ch 12 </w:t>
                  </w:r>
                  <w:proofErr w:type="gramStart"/>
                  <w:r>
                    <w:rPr>
                      <w:color w:val="000000" w:themeColor="text1"/>
                      <w:sz w:val="20"/>
                    </w:rPr>
                    <w:t>second</w:t>
                  </w:r>
                  <w:proofErr w:type="gramEnd"/>
                  <w:r>
                    <w:rPr>
                      <w:color w:val="000000" w:themeColor="text1"/>
                      <w:sz w:val="20"/>
                    </w:rPr>
                    <w:t xml:space="preserve"> half of S.G.</w:t>
                  </w:r>
                </w:p>
                <w:p w:rsidR="001B3A41" w:rsidRPr="008770CB" w:rsidRDefault="001B3A41" w:rsidP="00962BFB">
                  <w:pPr>
                    <w:rPr>
                      <w:sz w:val="22"/>
                    </w:rPr>
                  </w:pPr>
                  <w:r w:rsidRPr="008770CB">
                    <w:rPr>
                      <w:sz w:val="22"/>
                    </w:rPr>
                    <w:t xml:space="preserve">-President video on </w:t>
                  </w:r>
                  <w:r>
                    <w:rPr>
                      <w:sz w:val="22"/>
                    </w:rPr>
                    <w:t>Hayes</w:t>
                  </w:r>
                </w:p>
                <w:p w:rsidR="001B3A41" w:rsidRPr="003A3A59" w:rsidRDefault="001B3A41">
                  <w:pPr>
                    <w:rPr>
                      <w:sz w:val="20"/>
                    </w:rPr>
                  </w:pPr>
                </w:p>
              </w:txbxContent>
            </v:textbox>
            <w10:wrap type="tight"/>
          </v:shape>
        </w:pict>
      </w:r>
    </w:p>
    <w:p w:rsidR="009B7453" w:rsidRDefault="004A50BB">
      <w:r>
        <w:rPr>
          <w:noProof/>
        </w:rPr>
        <w:pict>
          <v:shape id="_x0000_s1068" type="#_x0000_t202" style="position:absolute;margin-left:-1in;margin-top:-54pt;width:4in;height:719.6pt;z-index:251676672;mso-wrap-edited:f;mso-position-horizontal:absolute;mso-position-vertical:absolute" wrapcoords="0 0 21600 0 21600 21600 0 21600 0 0" filled="f" strokecolor="black [3213]">
            <v:fill o:detectmouseclick="t"/>
            <v:textbox inset=",7.2pt,,7.2pt">
              <w:txbxContent>
                <w:p w:rsidR="001B3A41" w:rsidRDefault="001B3A41">
                  <w:pPr>
                    <w:rPr>
                      <w:sz w:val="20"/>
                    </w:rPr>
                  </w:pPr>
                  <w:r w:rsidRPr="00546F67">
                    <w:rPr>
                      <w:sz w:val="20"/>
                    </w:rPr>
                    <w:t>Jan 7</w:t>
                  </w:r>
                </w:p>
                <w:p w:rsidR="001B3A41" w:rsidRPr="002D273F" w:rsidRDefault="001B3A41">
                  <w:pPr>
                    <w:rPr>
                      <w:color w:val="000000" w:themeColor="text1"/>
                      <w:sz w:val="20"/>
                    </w:rPr>
                  </w:pPr>
                  <w:r>
                    <w:rPr>
                      <w:color w:val="000000" w:themeColor="text1"/>
                      <w:sz w:val="20"/>
                    </w:rPr>
                    <w:t>-Power Point in Ch 12 third part of S.G.</w:t>
                  </w:r>
                </w:p>
                <w:p w:rsidR="001B3A41" w:rsidRPr="0023274A" w:rsidRDefault="001B3A41" w:rsidP="008444BB">
                  <w:pPr>
                    <w:rPr>
                      <w:sz w:val="20"/>
                    </w:rPr>
                  </w:pPr>
                  <w:r w:rsidRPr="0023274A">
                    <w:rPr>
                      <w:sz w:val="20"/>
                    </w:rPr>
                    <w:t xml:space="preserve">-P.C. on Carpet Baggers </w:t>
                  </w:r>
                </w:p>
                <w:p w:rsidR="001B3A41" w:rsidRPr="00546F67" w:rsidRDefault="001B3A41">
                  <w:pPr>
                    <w:rPr>
                      <w:sz w:val="20"/>
                    </w:rPr>
                  </w:pPr>
                  <w:r>
                    <w:rPr>
                      <w:sz w:val="20"/>
                    </w:rPr>
                    <w:t xml:space="preserve"> </w:t>
                  </w:r>
                </w:p>
                <w:p w:rsidR="001B3A41" w:rsidRPr="00546F67" w:rsidRDefault="001B3A41">
                  <w:pPr>
                    <w:rPr>
                      <w:sz w:val="20"/>
                    </w:rPr>
                  </w:pPr>
                  <w:r w:rsidRPr="00546F67">
                    <w:rPr>
                      <w:sz w:val="20"/>
                    </w:rPr>
                    <w:t>Jan 8</w:t>
                  </w:r>
                </w:p>
                <w:p w:rsidR="001B3A41" w:rsidRDefault="001B3A41" w:rsidP="008444BB">
                  <w:pPr>
                    <w:rPr>
                      <w:sz w:val="20"/>
                    </w:rPr>
                  </w:pPr>
                  <w:r>
                    <w:rPr>
                      <w:sz w:val="20"/>
                    </w:rPr>
                    <w:t xml:space="preserve">-Power Point on Ch 13 </w:t>
                  </w:r>
                </w:p>
                <w:p w:rsidR="001B3A41" w:rsidRDefault="001B3A41" w:rsidP="008444BB">
                  <w:pPr>
                    <w:rPr>
                      <w:sz w:val="20"/>
                    </w:rPr>
                  </w:pPr>
                  <w:r>
                    <w:rPr>
                      <w:sz w:val="20"/>
                    </w:rPr>
                    <w:t xml:space="preserve">-Show Dances with Wolves Scene </w:t>
                  </w:r>
                </w:p>
                <w:p w:rsidR="001B3A41" w:rsidRPr="004C16DA" w:rsidRDefault="001B3A41" w:rsidP="008444BB">
                  <w:pPr>
                    <w:rPr>
                      <w:sz w:val="20"/>
                    </w:rPr>
                  </w:pPr>
                  <w:r>
                    <w:rPr>
                      <w:sz w:val="20"/>
                    </w:rPr>
                    <w:t>-HW Ch 13 Sec 1 (get started in class)</w:t>
                  </w:r>
                </w:p>
                <w:p w:rsidR="001B3A41" w:rsidRPr="00546F67" w:rsidRDefault="001B3A41">
                  <w:pPr>
                    <w:rPr>
                      <w:sz w:val="20"/>
                    </w:rPr>
                  </w:pPr>
                </w:p>
                <w:p w:rsidR="001B3A41" w:rsidRPr="00546F67" w:rsidRDefault="001B3A41">
                  <w:pPr>
                    <w:rPr>
                      <w:sz w:val="20"/>
                    </w:rPr>
                  </w:pPr>
                  <w:r w:rsidRPr="00546F67">
                    <w:rPr>
                      <w:sz w:val="20"/>
                    </w:rPr>
                    <w:t>Jan 9</w:t>
                  </w:r>
                </w:p>
                <w:p w:rsidR="001B3A41" w:rsidRPr="005D1529" w:rsidRDefault="001B3A41" w:rsidP="008444BB">
                  <w:pPr>
                    <w:rPr>
                      <w:sz w:val="20"/>
                    </w:rPr>
                  </w:pPr>
                  <w:r w:rsidRPr="005D1529">
                    <w:rPr>
                      <w:sz w:val="20"/>
                    </w:rPr>
                    <w:t>-Native American Questions W.S.</w:t>
                  </w:r>
                </w:p>
                <w:p w:rsidR="001B3A41" w:rsidRPr="005D1529" w:rsidRDefault="001B3A41" w:rsidP="008444BB">
                  <w:pPr>
                    <w:rPr>
                      <w:sz w:val="20"/>
                    </w:rPr>
                  </w:pPr>
                  <w:r w:rsidRPr="005D1529">
                    <w:rPr>
                      <w:sz w:val="20"/>
                    </w:rPr>
                    <w:t>-Power Point on 2</w:t>
                  </w:r>
                  <w:r w:rsidRPr="005D1529">
                    <w:rPr>
                      <w:sz w:val="20"/>
                      <w:vertAlign w:val="superscript"/>
                    </w:rPr>
                    <w:t>nd</w:t>
                  </w:r>
                  <w:r w:rsidRPr="005D1529">
                    <w:rPr>
                      <w:sz w:val="20"/>
                    </w:rPr>
                    <w:t xml:space="preserve"> page of S.G.</w:t>
                  </w:r>
                </w:p>
                <w:p w:rsidR="001B3A41" w:rsidRPr="00546F67" w:rsidRDefault="001B3A41">
                  <w:pPr>
                    <w:rPr>
                      <w:sz w:val="20"/>
                    </w:rPr>
                  </w:pPr>
                </w:p>
                <w:p w:rsidR="001B3A41" w:rsidRPr="00546F67" w:rsidRDefault="001B3A41">
                  <w:pPr>
                    <w:rPr>
                      <w:sz w:val="20"/>
                    </w:rPr>
                  </w:pPr>
                  <w:r w:rsidRPr="00546F67">
                    <w:rPr>
                      <w:sz w:val="20"/>
                    </w:rPr>
                    <w:t>Jan 10</w:t>
                  </w:r>
                </w:p>
                <w:p w:rsidR="001B3A41" w:rsidRDefault="001B3A41" w:rsidP="008444BB">
                  <w:pPr>
                    <w:rPr>
                      <w:sz w:val="20"/>
                    </w:rPr>
                  </w:pPr>
                  <w:r>
                    <w:rPr>
                      <w:sz w:val="20"/>
                    </w:rPr>
                    <w:t>-Far and Away Clip</w:t>
                  </w:r>
                </w:p>
                <w:p w:rsidR="001B3A41" w:rsidRPr="005D1529" w:rsidRDefault="001B3A41" w:rsidP="002D273F">
                  <w:pPr>
                    <w:rPr>
                      <w:sz w:val="20"/>
                    </w:rPr>
                  </w:pPr>
                  <w:r>
                    <w:rPr>
                      <w:sz w:val="20"/>
                    </w:rPr>
                    <w:t>-The Hard Life of Farmers W.S.</w:t>
                  </w:r>
                </w:p>
                <w:p w:rsidR="001B3A41" w:rsidRPr="00546F67" w:rsidRDefault="001B3A41">
                  <w:pPr>
                    <w:rPr>
                      <w:sz w:val="20"/>
                    </w:rPr>
                  </w:pPr>
                </w:p>
                <w:p w:rsidR="001B3A41" w:rsidRPr="00546F67" w:rsidRDefault="001B3A41">
                  <w:pPr>
                    <w:rPr>
                      <w:sz w:val="20"/>
                    </w:rPr>
                  </w:pPr>
                  <w:r w:rsidRPr="00546F67">
                    <w:rPr>
                      <w:sz w:val="20"/>
                    </w:rPr>
                    <w:t>Jan 11</w:t>
                  </w:r>
                </w:p>
                <w:p w:rsidR="001B3A41" w:rsidRDefault="001B3A41" w:rsidP="008444BB">
                  <w:pPr>
                    <w:rPr>
                      <w:sz w:val="20"/>
                    </w:rPr>
                  </w:pPr>
                  <w:r>
                    <w:rPr>
                      <w:sz w:val="20"/>
                    </w:rPr>
                    <w:t>-In class Ch 13 Sec 3</w:t>
                  </w:r>
                </w:p>
                <w:p w:rsidR="001B3A41" w:rsidRPr="005D1529" w:rsidRDefault="001B3A41" w:rsidP="008444BB">
                  <w:pPr>
                    <w:rPr>
                      <w:sz w:val="20"/>
                    </w:rPr>
                  </w:pPr>
                  <w:r>
                    <w:rPr>
                      <w:sz w:val="20"/>
                    </w:rPr>
                    <w:t>-Ch 12-13 Quiz</w:t>
                  </w:r>
                </w:p>
                <w:p w:rsidR="001B3A41" w:rsidRDefault="001B3A41" w:rsidP="008444BB">
                  <w:pPr>
                    <w:rPr>
                      <w:sz w:val="20"/>
                    </w:rPr>
                  </w:pPr>
                  <w:r>
                    <w:rPr>
                      <w:sz w:val="20"/>
                    </w:rPr>
                    <w:t>-America the Story of us-Heartland Episode????</w:t>
                  </w:r>
                </w:p>
                <w:p w:rsidR="001B3A41" w:rsidRPr="00546F67" w:rsidRDefault="001B3A41">
                  <w:pPr>
                    <w:rPr>
                      <w:sz w:val="20"/>
                    </w:rPr>
                  </w:pPr>
                </w:p>
                <w:p w:rsidR="001B3A41" w:rsidRPr="00546F67" w:rsidRDefault="001B3A41">
                  <w:pPr>
                    <w:rPr>
                      <w:sz w:val="20"/>
                    </w:rPr>
                  </w:pPr>
                  <w:r w:rsidRPr="00546F67">
                    <w:rPr>
                      <w:sz w:val="20"/>
                    </w:rPr>
                    <w:t>Jan 14</w:t>
                  </w:r>
                </w:p>
                <w:p w:rsidR="001B3A41" w:rsidRPr="005D1529" w:rsidRDefault="001B3A41" w:rsidP="008444BB">
                  <w:pPr>
                    <w:rPr>
                      <w:sz w:val="20"/>
                    </w:rPr>
                  </w:pPr>
                  <w:r w:rsidRPr="005D1529">
                    <w:rPr>
                      <w:sz w:val="20"/>
                    </w:rPr>
                    <w:t xml:space="preserve">-Unit 4 Exam </w:t>
                  </w:r>
                </w:p>
                <w:p w:rsidR="001B3A41" w:rsidRDefault="001B3A41">
                  <w:pPr>
                    <w:rPr>
                      <w:sz w:val="20"/>
                    </w:rPr>
                  </w:pPr>
                  <w:r>
                    <w:rPr>
                      <w:sz w:val="20"/>
                    </w:rPr>
                    <w:t>-Go over Exam</w:t>
                  </w:r>
                </w:p>
                <w:p w:rsidR="001B3A41" w:rsidRPr="00546F67" w:rsidRDefault="001B3A41">
                  <w:pPr>
                    <w:rPr>
                      <w:sz w:val="20"/>
                    </w:rPr>
                  </w:pPr>
                </w:p>
                <w:p w:rsidR="001B3A41" w:rsidRPr="00546F67" w:rsidRDefault="001B3A41">
                  <w:pPr>
                    <w:rPr>
                      <w:sz w:val="20"/>
                    </w:rPr>
                  </w:pPr>
                  <w:r w:rsidRPr="00546F67">
                    <w:rPr>
                      <w:sz w:val="20"/>
                    </w:rPr>
                    <w:t>Jan 15</w:t>
                  </w:r>
                </w:p>
                <w:p w:rsidR="001B3A41" w:rsidRPr="005D1529" w:rsidRDefault="001B3A41" w:rsidP="008444BB">
                  <w:pPr>
                    <w:rPr>
                      <w:sz w:val="20"/>
                    </w:rPr>
                  </w:pPr>
                  <w:r w:rsidRPr="005D1529">
                    <w:rPr>
                      <w:sz w:val="20"/>
                    </w:rPr>
                    <w:t xml:space="preserve">-REVIEW FOR FINALS </w:t>
                  </w:r>
                </w:p>
                <w:p w:rsidR="001B3A41" w:rsidRPr="00546F67" w:rsidRDefault="001B3A41">
                  <w:pPr>
                    <w:rPr>
                      <w:sz w:val="20"/>
                    </w:rPr>
                  </w:pPr>
                </w:p>
                <w:p w:rsidR="001B3A41" w:rsidRPr="00546F67" w:rsidRDefault="001B3A41">
                  <w:pPr>
                    <w:rPr>
                      <w:sz w:val="20"/>
                    </w:rPr>
                  </w:pPr>
                  <w:r w:rsidRPr="00546F67">
                    <w:rPr>
                      <w:sz w:val="20"/>
                    </w:rPr>
                    <w:t>Jan 16</w:t>
                  </w:r>
                </w:p>
                <w:p w:rsidR="001B3A41" w:rsidRDefault="001B3A41">
                  <w:pPr>
                    <w:rPr>
                      <w:sz w:val="20"/>
                    </w:rPr>
                  </w:pPr>
                  <w:r>
                    <w:rPr>
                      <w:sz w:val="20"/>
                    </w:rPr>
                    <w:t>-Finals</w:t>
                  </w:r>
                </w:p>
                <w:p w:rsidR="001B3A41" w:rsidRPr="00546F67" w:rsidRDefault="001B3A41">
                  <w:pPr>
                    <w:rPr>
                      <w:sz w:val="20"/>
                    </w:rPr>
                  </w:pPr>
                </w:p>
                <w:p w:rsidR="001B3A41" w:rsidRPr="00546F67" w:rsidRDefault="001B3A41">
                  <w:pPr>
                    <w:rPr>
                      <w:sz w:val="20"/>
                    </w:rPr>
                  </w:pPr>
                  <w:r w:rsidRPr="00546F67">
                    <w:rPr>
                      <w:sz w:val="20"/>
                    </w:rPr>
                    <w:t>Jan 17</w:t>
                  </w:r>
                </w:p>
                <w:p w:rsidR="001B3A41" w:rsidRDefault="001B3A41">
                  <w:pPr>
                    <w:rPr>
                      <w:sz w:val="20"/>
                    </w:rPr>
                  </w:pPr>
                  <w:r>
                    <w:rPr>
                      <w:sz w:val="20"/>
                    </w:rPr>
                    <w:t xml:space="preserve">-Finals </w:t>
                  </w:r>
                </w:p>
                <w:p w:rsidR="001B3A41" w:rsidRPr="00546F67" w:rsidRDefault="001B3A41">
                  <w:pPr>
                    <w:rPr>
                      <w:sz w:val="20"/>
                    </w:rPr>
                  </w:pPr>
                </w:p>
                <w:p w:rsidR="001B3A41" w:rsidRDefault="001B3A41">
                  <w:pPr>
                    <w:rPr>
                      <w:sz w:val="20"/>
                    </w:rPr>
                  </w:pPr>
                  <w:r w:rsidRPr="00546F67">
                    <w:rPr>
                      <w:sz w:val="20"/>
                    </w:rPr>
                    <w:t>Jan 18</w:t>
                  </w:r>
                </w:p>
                <w:p w:rsidR="001B3A41" w:rsidRPr="00546F67" w:rsidRDefault="001B3A41">
                  <w:pPr>
                    <w:rPr>
                      <w:sz w:val="20"/>
                    </w:rPr>
                  </w:pPr>
                  <w:r>
                    <w:rPr>
                      <w:sz w:val="20"/>
                    </w:rPr>
                    <w:t>-Finals</w:t>
                  </w:r>
                </w:p>
              </w:txbxContent>
            </v:textbox>
            <w10:wrap type="tight"/>
          </v:shape>
        </w:pict>
      </w:r>
      <w:r>
        <w:rPr>
          <w:noProof/>
        </w:rPr>
        <w:pict>
          <v:shape id="_x0000_s1069" type="#_x0000_t202" style="position:absolute;margin-left:3in;margin-top:-54pt;width:4in;height:10in;z-index:251677696;mso-wrap-edited:f;mso-position-horizontal:absolute;mso-position-vertical:absolute" wrapcoords="0 0 21600 0 21600 21600 0 21600 0 0" filled="f" strokecolor="black [3213]">
            <v:fill o:detectmouseclick="t"/>
            <v:textbox inset=",7.2pt,,7.2pt">
              <w:txbxContent>
                <w:p w:rsidR="001B3A41" w:rsidRDefault="001B3A41" w:rsidP="00546F67">
                  <w:pPr>
                    <w:rPr>
                      <w:sz w:val="20"/>
                    </w:rPr>
                  </w:pPr>
                  <w:r w:rsidRPr="00546F67">
                    <w:rPr>
                      <w:sz w:val="20"/>
                    </w:rPr>
                    <w:t>Jan 7</w:t>
                  </w:r>
                </w:p>
                <w:p w:rsidR="001B3A41" w:rsidRDefault="001B3A41" w:rsidP="00546F67">
                  <w:pPr>
                    <w:rPr>
                      <w:sz w:val="20"/>
                    </w:rPr>
                  </w:pPr>
                  <w:r>
                    <w:rPr>
                      <w:sz w:val="20"/>
                    </w:rPr>
                    <w:t>-Show the Standard Oil P.C.</w:t>
                  </w:r>
                </w:p>
                <w:p w:rsidR="001B3A41" w:rsidRPr="00495237" w:rsidRDefault="001B3A41" w:rsidP="00546F67">
                  <w:pPr>
                    <w:rPr>
                      <w:color w:val="000000" w:themeColor="text1"/>
                      <w:sz w:val="20"/>
                    </w:rPr>
                  </w:pPr>
                  <w:r>
                    <w:rPr>
                      <w:color w:val="000000" w:themeColor="text1"/>
                      <w:sz w:val="20"/>
                    </w:rPr>
                    <w:t>-</w:t>
                  </w:r>
                  <w:r w:rsidRPr="00603F75">
                    <w:rPr>
                      <w:color w:val="000000" w:themeColor="text1"/>
                      <w:sz w:val="20"/>
                    </w:rPr>
                    <w:t>P.C. on Immigration</w:t>
                  </w:r>
                </w:p>
                <w:p w:rsidR="001B3A41" w:rsidRDefault="001B3A41" w:rsidP="00495237">
                  <w:pPr>
                    <w:rPr>
                      <w:color w:val="000000" w:themeColor="text1"/>
                      <w:sz w:val="20"/>
                    </w:rPr>
                  </w:pPr>
                  <w:r>
                    <w:rPr>
                      <w:color w:val="000000" w:themeColor="text1"/>
                      <w:sz w:val="20"/>
                    </w:rPr>
                    <w:t>-W.S.  The Emergence of Industrial America</w:t>
                  </w:r>
                </w:p>
                <w:p w:rsidR="001B3A41" w:rsidRPr="00546F67" w:rsidRDefault="001B3A41" w:rsidP="00546F67">
                  <w:pPr>
                    <w:rPr>
                      <w:sz w:val="20"/>
                    </w:rPr>
                  </w:pPr>
                </w:p>
                <w:p w:rsidR="001B3A41" w:rsidRDefault="001B3A41" w:rsidP="00546F67">
                  <w:pPr>
                    <w:rPr>
                      <w:sz w:val="20"/>
                    </w:rPr>
                  </w:pPr>
                  <w:r w:rsidRPr="00546F67">
                    <w:rPr>
                      <w:sz w:val="20"/>
                    </w:rPr>
                    <w:t>Jan 8</w:t>
                  </w:r>
                </w:p>
                <w:p w:rsidR="001B3A41" w:rsidRPr="00546F67" w:rsidRDefault="001B3A41" w:rsidP="00546F67">
                  <w:pPr>
                    <w:rPr>
                      <w:sz w:val="20"/>
                    </w:rPr>
                  </w:pPr>
                  <w:r>
                    <w:rPr>
                      <w:sz w:val="20"/>
                    </w:rPr>
                    <w:t>-Packet “The Farmers Dilemma-To Produce or Not to Produce”</w:t>
                  </w:r>
                </w:p>
                <w:p w:rsidR="001B3A41" w:rsidRDefault="001B3A41" w:rsidP="00D3585F">
                  <w:pPr>
                    <w:rPr>
                      <w:sz w:val="20"/>
                    </w:rPr>
                  </w:pPr>
                  <w:r>
                    <w:rPr>
                      <w:sz w:val="20"/>
                    </w:rPr>
                    <w:t>-Ch 20 Power Point (didn’t do baby due)</w:t>
                  </w:r>
                </w:p>
                <w:p w:rsidR="001B3A41" w:rsidRPr="00F81F43" w:rsidRDefault="001B3A41" w:rsidP="00495237">
                  <w:pPr>
                    <w:rPr>
                      <w:sz w:val="22"/>
                    </w:rPr>
                  </w:pPr>
                  <w:r>
                    <w:rPr>
                      <w:sz w:val="22"/>
                    </w:rPr>
                    <w:t>-Activity “The Growing Economic Crisis of the late 19</w:t>
                  </w:r>
                  <w:r w:rsidRPr="00387458">
                    <w:rPr>
                      <w:sz w:val="22"/>
                      <w:vertAlign w:val="superscript"/>
                    </w:rPr>
                    <w:t>th</w:t>
                  </w:r>
                  <w:r>
                    <w:rPr>
                      <w:sz w:val="22"/>
                    </w:rPr>
                    <w:t xml:space="preserve"> century” packet/discussion (didn’t do baby due)</w:t>
                  </w:r>
                </w:p>
                <w:p w:rsidR="001B3A41" w:rsidRPr="00546F67" w:rsidRDefault="001B3A41" w:rsidP="00546F67">
                  <w:pPr>
                    <w:rPr>
                      <w:sz w:val="20"/>
                    </w:rPr>
                  </w:pPr>
                </w:p>
                <w:p w:rsidR="001B3A41" w:rsidRPr="00546F67" w:rsidRDefault="001B3A41" w:rsidP="00546F67">
                  <w:pPr>
                    <w:rPr>
                      <w:sz w:val="20"/>
                    </w:rPr>
                  </w:pPr>
                  <w:r w:rsidRPr="00546F67">
                    <w:rPr>
                      <w:sz w:val="20"/>
                    </w:rPr>
                    <w:t>Jan 9</w:t>
                  </w:r>
                </w:p>
                <w:p w:rsidR="001B3A41" w:rsidRDefault="001B3A41" w:rsidP="00D3585F">
                  <w:pPr>
                    <w:rPr>
                      <w:sz w:val="20"/>
                    </w:rPr>
                  </w:pPr>
                  <w:r>
                    <w:rPr>
                      <w:sz w:val="20"/>
                    </w:rPr>
                    <w:t>“The farmers dilemma” W.S./Packet</w:t>
                  </w:r>
                </w:p>
                <w:p w:rsidR="001B3A41" w:rsidRPr="005D1529" w:rsidRDefault="001B3A41" w:rsidP="00D3585F">
                  <w:pPr>
                    <w:rPr>
                      <w:sz w:val="20"/>
                    </w:rPr>
                  </w:pPr>
                  <w:r>
                    <w:rPr>
                      <w:sz w:val="20"/>
                    </w:rPr>
                    <w:t xml:space="preserve">-Wizard of Oz Power point </w:t>
                  </w:r>
                </w:p>
                <w:p w:rsidR="001B3A41" w:rsidRDefault="001B3A41" w:rsidP="00D3585F">
                  <w:pPr>
                    <w:rPr>
                      <w:sz w:val="20"/>
                    </w:rPr>
                  </w:pPr>
                  <w:r>
                    <w:rPr>
                      <w:sz w:val="20"/>
                    </w:rPr>
                    <w:t>-Review for Exam</w:t>
                  </w:r>
                </w:p>
                <w:p w:rsidR="001B3A41" w:rsidRPr="00546F67" w:rsidRDefault="001B3A41" w:rsidP="00546F67">
                  <w:pPr>
                    <w:rPr>
                      <w:sz w:val="20"/>
                    </w:rPr>
                  </w:pPr>
                </w:p>
                <w:p w:rsidR="001B3A41" w:rsidRPr="00546F67" w:rsidRDefault="001B3A41" w:rsidP="00546F67">
                  <w:pPr>
                    <w:rPr>
                      <w:sz w:val="20"/>
                    </w:rPr>
                  </w:pPr>
                  <w:r w:rsidRPr="00546F67">
                    <w:rPr>
                      <w:sz w:val="20"/>
                    </w:rPr>
                    <w:t>Jan 10</w:t>
                  </w:r>
                </w:p>
                <w:p w:rsidR="001B3A41" w:rsidRPr="005D1529" w:rsidRDefault="001B3A41" w:rsidP="00D3585F">
                  <w:pPr>
                    <w:rPr>
                      <w:sz w:val="20"/>
                    </w:rPr>
                  </w:pPr>
                  <w:r w:rsidRPr="005D1529">
                    <w:rPr>
                      <w:sz w:val="20"/>
                    </w:rPr>
                    <w:t>Unit 6 Exam</w:t>
                  </w:r>
                </w:p>
                <w:p w:rsidR="001B3A41" w:rsidRPr="00546F67" w:rsidRDefault="001B3A41" w:rsidP="00546F67">
                  <w:pPr>
                    <w:rPr>
                      <w:sz w:val="20"/>
                    </w:rPr>
                  </w:pPr>
                </w:p>
                <w:p w:rsidR="001B3A41" w:rsidRPr="00546F67" w:rsidRDefault="001B3A41" w:rsidP="00546F67">
                  <w:pPr>
                    <w:rPr>
                      <w:sz w:val="20"/>
                    </w:rPr>
                  </w:pPr>
                  <w:r w:rsidRPr="00546F67">
                    <w:rPr>
                      <w:sz w:val="20"/>
                    </w:rPr>
                    <w:t>Jan 11</w:t>
                  </w:r>
                </w:p>
                <w:p w:rsidR="001B3A41" w:rsidRPr="005D1529" w:rsidRDefault="001B3A41" w:rsidP="00D3585F">
                  <w:pPr>
                    <w:rPr>
                      <w:sz w:val="20"/>
                    </w:rPr>
                  </w:pPr>
                  <w:r>
                    <w:rPr>
                      <w:sz w:val="20"/>
                    </w:rPr>
                    <w:t xml:space="preserve">-Go over Exam </w:t>
                  </w:r>
                </w:p>
                <w:p w:rsidR="001B3A41" w:rsidRPr="005D1529" w:rsidRDefault="001B3A41" w:rsidP="00D3585F">
                  <w:pPr>
                    <w:rPr>
                      <w:sz w:val="20"/>
                    </w:rPr>
                  </w:pPr>
                  <w:r w:rsidRPr="005D1529">
                    <w:rPr>
                      <w:sz w:val="20"/>
                    </w:rPr>
                    <w:t>-REVIEW FOR FINALS</w:t>
                  </w:r>
                </w:p>
                <w:p w:rsidR="001B3A41" w:rsidRPr="00546F67" w:rsidRDefault="001B3A41" w:rsidP="00546F67">
                  <w:pPr>
                    <w:rPr>
                      <w:sz w:val="20"/>
                    </w:rPr>
                  </w:pPr>
                </w:p>
                <w:p w:rsidR="001B3A41" w:rsidRPr="00546F67" w:rsidRDefault="001B3A41" w:rsidP="00546F67">
                  <w:pPr>
                    <w:rPr>
                      <w:sz w:val="20"/>
                    </w:rPr>
                  </w:pPr>
                  <w:r w:rsidRPr="00546F67">
                    <w:rPr>
                      <w:sz w:val="20"/>
                    </w:rPr>
                    <w:t>Jan 14</w:t>
                  </w:r>
                </w:p>
                <w:p w:rsidR="001B3A41" w:rsidRPr="005D1529" w:rsidRDefault="001B3A41" w:rsidP="00D3585F">
                  <w:pPr>
                    <w:rPr>
                      <w:sz w:val="20"/>
                    </w:rPr>
                  </w:pPr>
                  <w:r w:rsidRPr="005D1529">
                    <w:rPr>
                      <w:sz w:val="20"/>
                    </w:rPr>
                    <w:t>REVIEW FOR FINALS</w:t>
                  </w:r>
                </w:p>
                <w:p w:rsidR="001B3A41" w:rsidRPr="00546F67" w:rsidRDefault="001B3A41" w:rsidP="00546F67">
                  <w:pPr>
                    <w:rPr>
                      <w:sz w:val="20"/>
                    </w:rPr>
                  </w:pPr>
                </w:p>
                <w:p w:rsidR="001B3A41" w:rsidRPr="00546F67" w:rsidRDefault="001B3A41" w:rsidP="00546F67">
                  <w:pPr>
                    <w:rPr>
                      <w:sz w:val="20"/>
                    </w:rPr>
                  </w:pPr>
                  <w:r w:rsidRPr="00546F67">
                    <w:rPr>
                      <w:sz w:val="20"/>
                    </w:rPr>
                    <w:t>Jan 15</w:t>
                  </w:r>
                </w:p>
                <w:p w:rsidR="001B3A41" w:rsidRPr="005D1529" w:rsidRDefault="001B3A41" w:rsidP="00D3585F">
                  <w:pPr>
                    <w:rPr>
                      <w:sz w:val="20"/>
                    </w:rPr>
                  </w:pPr>
                  <w:r w:rsidRPr="005D1529">
                    <w:rPr>
                      <w:sz w:val="20"/>
                    </w:rPr>
                    <w:t>REVIEW FOR FINALS</w:t>
                  </w:r>
                </w:p>
                <w:p w:rsidR="001B3A41" w:rsidRPr="00546F67" w:rsidRDefault="001B3A41" w:rsidP="00546F67">
                  <w:pPr>
                    <w:rPr>
                      <w:sz w:val="20"/>
                    </w:rPr>
                  </w:pPr>
                </w:p>
                <w:p w:rsidR="001B3A41" w:rsidRPr="00546F67" w:rsidRDefault="001B3A41" w:rsidP="00546F67">
                  <w:pPr>
                    <w:rPr>
                      <w:sz w:val="20"/>
                    </w:rPr>
                  </w:pPr>
                  <w:r w:rsidRPr="00546F67">
                    <w:rPr>
                      <w:sz w:val="20"/>
                    </w:rPr>
                    <w:t>Jan 16</w:t>
                  </w:r>
                </w:p>
                <w:p w:rsidR="001B3A41" w:rsidRDefault="001B3A41" w:rsidP="00546F67">
                  <w:pPr>
                    <w:rPr>
                      <w:sz w:val="20"/>
                    </w:rPr>
                  </w:pPr>
                  <w:r>
                    <w:rPr>
                      <w:sz w:val="20"/>
                    </w:rPr>
                    <w:t>-Finals</w:t>
                  </w:r>
                </w:p>
                <w:p w:rsidR="001B3A41" w:rsidRPr="00546F67" w:rsidRDefault="001B3A41" w:rsidP="00546F67">
                  <w:pPr>
                    <w:rPr>
                      <w:sz w:val="20"/>
                    </w:rPr>
                  </w:pPr>
                </w:p>
                <w:p w:rsidR="001B3A41" w:rsidRPr="00546F67" w:rsidRDefault="001B3A41" w:rsidP="00546F67">
                  <w:pPr>
                    <w:rPr>
                      <w:sz w:val="20"/>
                    </w:rPr>
                  </w:pPr>
                  <w:r w:rsidRPr="00546F67">
                    <w:rPr>
                      <w:sz w:val="20"/>
                    </w:rPr>
                    <w:t>Jan 17</w:t>
                  </w:r>
                </w:p>
                <w:p w:rsidR="001B3A41" w:rsidRDefault="001B3A41" w:rsidP="00546F67">
                  <w:pPr>
                    <w:rPr>
                      <w:sz w:val="20"/>
                    </w:rPr>
                  </w:pPr>
                  <w:r>
                    <w:rPr>
                      <w:sz w:val="20"/>
                    </w:rPr>
                    <w:t>-Finals</w:t>
                  </w:r>
                </w:p>
                <w:p w:rsidR="001B3A41" w:rsidRPr="00546F67" w:rsidRDefault="001B3A41" w:rsidP="00546F67">
                  <w:pPr>
                    <w:rPr>
                      <w:sz w:val="20"/>
                    </w:rPr>
                  </w:pPr>
                </w:p>
                <w:p w:rsidR="001B3A41" w:rsidRDefault="001B3A41" w:rsidP="00546F67">
                  <w:pPr>
                    <w:rPr>
                      <w:sz w:val="20"/>
                    </w:rPr>
                  </w:pPr>
                  <w:r w:rsidRPr="00546F67">
                    <w:rPr>
                      <w:sz w:val="20"/>
                    </w:rPr>
                    <w:t>Jan 18</w:t>
                  </w:r>
                </w:p>
                <w:p w:rsidR="001B3A41" w:rsidRPr="00546F67" w:rsidRDefault="001B3A41" w:rsidP="00546F67">
                  <w:pPr>
                    <w:rPr>
                      <w:sz w:val="20"/>
                    </w:rPr>
                  </w:pPr>
                  <w:r>
                    <w:rPr>
                      <w:sz w:val="20"/>
                    </w:rPr>
                    <w:t xml:space="preserve">-Finals </w:t>
                  </w:r>
                </w:p>
                <w:p w:rsidR="001B3A41" w:rsidRDefault="001B3A41"/>
              </w:txbxContent>
            </v:textbox>
            <w10:wrap type="tight"/>
          </v:shape>
        </w:pict>
      </w:r>
    </w:p>
    <w:p w:rsidR="009B7453" w:rsidRDefault="004A50BB">
      <w:r>
        <w:rPr>
          <w:noProof/>
        </w:rPr>
        <w:pict>
          <v:shape id="_x0000_s1073" type="#_x0000_t202" style="position:absolute;margin-left:-1in;margin-top:-54pt;width:306pt;height:683.6pt;z-index:251678720;mso-wrap-edited:f;mso-position-horizontal:absolute;mso-position-vertical:absolute" wrapcoords="0 0 21600 0 21600 21600 0 21600 0 0" filled="f" strokecolor="black [3213]">
            <v:fill o:detectmouseclick="t"/>
            <v:textbox inset=",7.2pt,,7.2pt">
              <w:txbxContent>
                <w:p w:rsidR="001B3A41" w:rsidRPr="003F7E8C" w:rsidRDefault="001B3A41">
                  <w:pPr>
                    <w:rPr>
                      <w:sz w:val="20"/>
                    </w:rPr>
                  </w:pPr>
                  <w:r w:rsidRPr="003F7E8C">
                    <w:rPr>
                      <w:sz w:val="20"/>
                    </w:rPr>
                    <w:t>Jan 21</w:t>
                  </w:r>
                </w:p>
                <w:p w:rsidR="001B3A41" w:rsidRPr="003F7E8C" w:rsidRDefault="001B3A41">
                  <w:pPr>
                    <w:rPr>
                      <w:sz w:val="20"/>
                    </w:rPr>
                  </w:pPr>
                  <w:r w:rsidRPr="003F7E8C">
                    <w:rPr>
                      <w:sz w:val="20"/>
                    </w:rPr>
                    <w:t>-MLK OFF</w:t>
                  </w:r>
                </w:p>
                <w:p w:rsidR="001B3A41" w:rsidRPr="003F7E8C" w:rsidRDefault="001B3A41">
                  <w:pPr>
                    <w:rPr>
                      <w:sz w:val="20"/>
                    </w:rPr>
                  </w:pPr>
                </w:p>
                <w:p w:rsidR="001B3A41" w:rsidRPr="003F7E8C" w:rsidRDefault="001B3A41">
                  <w:pPr>
                    <w:rPr>
                      <w:sz w:val="20"/>
                    </w:rPr>
                  </w:pPr>
                  <w:r w:rsidRPr="003F7E8C">
                    <w:rPr>
                      <w:sz w:val="20"/>
                    </w:rPr>
                    <w:t>Jan 22</w:t>
                  </w:r>
                </w:p>
                <w:p w:rsidR="001B3A41" w:rsidRPr="003F7E8C" w:rsidRDefault="001B3A41">
                  <w:pPr>
                    <w:rPr>
                      <w:sz w:val="20"/>
                    </w:rPr>
                  </w:pPr>
                  <w:r w:rsidRPr="003F7E8C">
                    <w:rPr>
                      <w:sz w:val="20"/>
                    </w:rPr>
                    <w:t>-Institute Day OFF</w:t>
                  </w:r>
                </w:p>
                <w:p w:rsidR="001B3A41" w:rsidRPr="003F7E8C" w:rsidRDefault="001B3A41">
                  <w:pPr>
                    <w:rPr>
                      <w:sz w:val="20"/>
                    </w:rPr>
                  </w:pPr>
                </w:p>
                <w:p w:rsidR="001B3A41" w:rsidRPr="003F7E8C" w:rsidRDefault="001B3A41">
                  <w:pPr>
                    <w:rPr>
                      <w:sz w:val="20"/>
                    </w:rPr>
                  </w:pPr>
                  <w:r w:rsidRPr="003F7E8C">
                    <w:rPr>
                      <w:sz w:val="20"/>
                    </w:rPr>
                    <w:t>Jan 23</w:t>
                  </w:r>
                </w:p>
                <w:p w:rsidR="001B3A41" w:rsidRDefault="001B3A41" w:rsidP="0074240C">
                  <w:pPr>
                    <w:rPr>
                      <w:sz w:val="20"/>
                    </w:rPr>
                  </w:pPr>
                  <w:r w:rsidRPr="006C577C">
                    <w:rPr>
                      <w:sz w:val="20"/>
                    </w:rPr>
                    <w:t xml:space="preserve">-America the Story of us </w:t>
                  </w:r>
                  <w:r>
                    <w:rPr>
                      <w:sz w:val="20"/>
                    </w:rPr>
                    <w:t>“Westward”</w:t>
                  </w:r>
                </w:p>
                <w:p w:rsidR="001B3A41" w:rsidRDefault="001B3A41" w:rsidP="0074240C">
                  <w:pPr>
                    <w:rPr>
                      <w:sz w:val="20"/>
                    </w:rPr>
                  </w:pPr>
                  <w:r>
                    <w:rPr>
                      <w:sz w:val="20"/>
                    </w:rPr>
                    <w:t>-Write on board “What people/Individuals/events lead to the expansion and development of the West”</w:t>
                  </w:r>
                </w:p>
                <w:p w:rsidR="001B3A41" w:rsidRPr="006C577C" w:rsidRDefault="001B3A41" w:rsidP="0074240C">
                  <w:pPr>
                    <w:rPr>
                      <w:sz w:val="20"/>
                    </w:rPr>
                  </w:pPr>
                  <w:r w:rsidRPr="006C577C">
                    <w:rPr>
                      <w:sz w:val="20"/>
                    </w:rPr>
                    <w:t xml:space="preserve">-HW Inventions </w:t>
                  </w:r>
                </w:p>
                <w:p w:rsidR="001B3A41" w:rsidRPr="003F7E8C" w:rsidRDefault="001B3A41">
                  <w:pPr>
                    <w:rPr>
                      <w:sz w:val="20"/>
                    </w:rPr>
                  </w:pPr>
                </w:p>
                <w:p w:rsidR="001B3A41" w:rsidRDefault="001B3A41">
                  <w:pPr>
                    <w:rPr>
                      <w:sz w:val="20"/>
                    </w:rPr>
                  </w:pPr>
                  <w:r w:rsidRPr="003F7E8C">
                    <w:rPr>
                      <w:sz w:val="20"/>
                    </w:rPr>
                    <w:t>Jan 24</w:t>
                  </w:r>
                </w:p>
                <w:p w:rsidR="001B3A41" w:rsidRDefault="001B3A41">
                  <w:pPr>
                    <w:rPr>
                      <w:sz w:val="20"/>
                    </w:rPr>
                  </w:pPr>
                  <w:r w:rsidRPr="006C577C">
                    <w:rPr>
                      <w:sz w:val="20"/>
                    </w:rPr>
                    <w:t>-Finish video</w:t>
                  </w:r>
                  <w:r>
                    <w:rPr>
                      <w:sz w:val="20"/>
                    </w:rPr>
                    <w:t>/Go over question on board from day before</w:t>
                  </w:r>
                </w:p>
                <w:p w:rsidR="001B3A41" w:rsidRDefault="001B3A41">
                  <w:pPr>
                    <w:rPr>
                      <w:sz w:val="20"/>
                    </w:rPr>
                  </w:pPr>
                  <w:r w:rsidRPr="006C577C">
                    <w:rPr>
                      <w:sz w:val="20"/>
                    </w:rPr>
                    <w:t>-Define Gilded Age/2</w:t>
                  </w:r>
                  <w:r w:rsidRPr="006C577C">
                    <w:rPr>
                      <w:sz w:val="20"/>
                      <w:vertAlign w:val="superscript"/>
                    </w:rPr>
                    <w:t>nd</w:t>
                  </w:r>
                  <w:r>
                    <w:rPr>
                      <w:sz w:val="20"/>
                    </w:rPr>
                    <w:t xml:space="preserve"> Industrial Revolution  </w:t>
                  </w:r>
                </w:p>
                <w:p w:rsidR="001B3A41" w:rsidRDefault="001B3A41">
                  <w:pPr>
                    <w:rPr>
                      <w:sz w:val="20"/>
                    </w:rPr>
                  </w:pPr>
                  <w:r w:rsidRPr="006C577C">
                    <w:rPr>
                      <w:sz w:val="20"/>
                    </w:rPr>
                    <w:t>-“Indus</w:t>
                  </w:r>
                  <w:r>
                    <w:rPr>
                      <w:sz w:val="20"/>
                    </w:rPr>
                    <w:t>trialist” W.S. (T-Chart)</w:t>
                  </w:r>
                </w:p>
                <w:p w:rsidR="001B3A41" w:rsidRPr="006C577C" w:rsidRDefault="001B3A41" w:rsidP="0074240C">
                  <w:pPr>
                    <w:rPr>
                      <w:sz w:val="20"/>
                    </w:rPr>
                  </w:pPr>
                  <w:r w:rsidRPr="006C577C">
                    <w:rPr>
                      <w:sz w:val="20"/>
                    </w:rPr>
                    <w:t>-HW Ch 14 Sec 1</w:t>
                  </w:r>
                </w:p>
                <w:p w:rsidR="001B3A41" w:rsidRPr="003F7E8C" w:rsidRDefault="001B3A41">
                  <w:pPr>
                    <w:rPr>
                      <w:sz w:val="20"/>
                    </w:rPr>
                  </w:pPr>
                </w:p>
                <w:p w:rsidR="001B3A41" w:rsidRDefault="001B3A41">
                  <w:pPr>
                    <w:rPr>
                      <w:sz w:val="20"/>
                    </w:rPr>
                  </w:pPr>
                  <w:r w:rsidRPr="003F7E8C">
                    <w:rPr>
                      <w:sz w:val="20"/>
                    </w:rPr>
                    <w:t>Jan 25</w:t>
                  </w:r>
                </w:p>
                <w:p w:rsidR="001B3A41" w:rsidRDefault="001B3A41">
                  <w:pPr>
                    <w:rPr>
                      <w:sz w:val="20"/>
                    </w:rPr>
                  </w:pPr>
                  <w:r>
                    <w:rPr>
                      <w:sz w:val="20"/>
                    </w:rPr>
                    <w:t>-Discuss T-chart on board</w:t>
                  </w:r>
                </w:p>
                <w:p w:rsidR="001B3A41" w:rsidRDefault="001B3A41" w:rsidP="0074240C">
                  <w:pPr>
                    <w:rPr>
                      <w:sz w:val="20"/>
                    </w:rPr>
                  </w:pPr>
                  <w:hyperlink r:id="rId9" w:history="1">
                    <w:r w:rsidRPr="000719B0">
                      <w:rPr>
                        <w:rStyle w:val="Hyperlink"/>
                        <w:sz w:val="20"/>
                      </w:rPr>
                      <w:t>http://www.nytimes.com/ref/business/20070715_GILDED_GRAPHIC.html</w:t>
                    </w:r>
                  </w:hyperlink>
                  <w:r>
                    <w:rPr>
                      <w:sz w:val="20"/>
                    </w:rPr>
                    <w:t xml:space="preserve"> </w:t>
                  </w:r>
                </w:p>
                <w:p w:rsidR="001B3A41" w:rsidRPr="006C577C" w:rsidRDefault="001B3A41" w:rsidP="0074240C">
                  <w:pPr>
                    <w:rPr>
                      <w:sz w:val="20"/>
                    </w:rPr>
                  </w:pPr>
                  <w:r w:rsidRPr="006C577C">
                    <w:rPr>
                      <w:sz w:val="20"/>
                    </w:rPr>
                    <w:t>-“The history of standard oil company” W.S.</w:t>
                  </w:r>
                </w:p>
                <w:p w:rsidR="001B3A41" w:rsidRDefault="001B3A41">
                  <w:pPr>
                    <w:rPr>
                      <w:sz w:val="20"/>
                    </w:rPr>
                  </w:pPr>
                  <w:r>
                    <w:rPr>
                      <w:sz w:val="20"/>
                    </w:rPr>
                    <w:t>-Power Point Ch 14 Sec 2</w:t>
                  </w:r>
                </w:p>
                <w:p w:rsidR="001B3A41" w:rsidRPr="003F7E8C" w:rsidRDefault="001B3A41">
                  <w:pPr>
                    <w:rPr>
                      <w:sz w:val="20"/>
                    </w:rPr>
                  </w:pPr>
                </w:p>
                <w:p w:rsidR="001B3A41" w:rsidRDefault="001B3A41">
                  <w:pPr>
                    <w:rPr>
                      <w:sz w:val="20"/>
                    </w:rPr>
                  </w:pPr>
                  <w:r w:rsidRPr="003F7E8C">
                    <w:rPr>
                      <w:sz w:val="20"/>
                    </w:rPr>
                    <w:t>Jan 28</w:t>
                  </w:r>
                </w:p>
                <w:p w:rsidR="001B3A41" w:rsidRDefault="001B3A41">
                  <w:pPr>
                    <w:rPr>
                      <w:sz w:val="20"/>
                    </w:rPr>
                  </w:pPr>
                  <w:r>
                    <w:rPr>
                      <w:sz w:val="20"/>
                    </w:rPr>
                    <w:t>-Power Point on Ch 14 Sec 3</w:t>
                  </w:r>
                </w:p>
                <w:p w:rsidR="001B3A41" w:rsidRPr="006C577C" w:rsidRDefault="001B3A41" w:rsidP="0074240C">
                  <w:pPr>
                    <w:rPr>
                      <w:sz w:val="20"/>
                    </w:rPr>
                  </w:pPr>
                  <w:r w:rsidRPr="006C577C">
                    <w:rPr>
                      <w:sz w:val="20"/>
                    </w:rPr>
                    <w:t>-“Ellis Island vs. Angel Island” W.S.</w:t>
                  </w:r>
                </w:p>
                <w:p w:rsidR="001B3A41" w:rsidRPr="003F7E8C" w:rsidRDefault="001B3A41">
                  <w:pPr>
                    <w:rPr>
                      <w:sz w:val="20"/>
                    </w:rPr>
                  </w:pPr>
                </w:p>
                <w:p w:rsidR="001B3A41" w:rsidRPr="003F7E8C" w:rsidRDefault="001B3A41">
                  <w:pPr>
                    <w:rPr>
                      <w:sz w:val="20"/>
                    </w:rPr>
                  </w:pPr>
                  <w:r w:rsidRPr="003F7E8C">
                    <w:rPr>
                      <w:sz w:val="20"/>
                    </w:rPr>
                    <w:t xml:space="preserve">Jan 29 </w:t>
                  </w:r>
                </w:p>
                <w:p w:rsidR="001B3A41" w:rsidRDefault="001B3A41" w:rsidP="0074240C">
                  <w:pPr>
                    <w:rPr>
                      <w:sz w:val="20"/>
                    </w:rPr>
                  </w:pPr>
                  <w:r w:rsidRPr="00BC34E9">
                    <w:rPr>
                      <w:sz w:val="20"/>
                    </w:rPr>
                    <w:t>-Immigration Web-quest</w:t>
                  </w:r>
                </w:p>
                <w:p w:rsidR="001B3A41" w:rsidRPr="003F7E8C" w:rsidRDefault="001B3A41">
                  <w:pPr>
                    <w:rPr>
                      <w:sz w:val="20"/>
                    </w:rPr>
                  </w:pPr>
                </w:p>
                <w:p w:rsidR="001B3A41" w:rsidRDefault="001B3A41">
                  <w:pPr>
                    <w:rPr>
                      <w:sz w:val="20"/>
                    </w:rPr>
                  </w:pPr>
                  <w:r w:rsidRPr="003F7E8C">
                    <w:rPr>
                      <w:sz w:val="20"/>
                    </w:rPr>
                    <w:t xml:space="preserve">Jan 30 </w:t>
                  </w:r>
                </w:p>
                <w:p w:rsidR="001B3A41" w:rsidRPr="00BC34E9" w:rsidRDefault="001B3A41" w:rsidP="003C727A">
                  <w:pPr>
                    <w:rPr>
                      <w:sz w:val="20"/>
                    </w:rPr>
                  </w:pPr>
                  <w:r>
                    <w:rPr>
                      <w:sz w:val="20"/>
                    </w:rPr>
                    <w:t>-Go over HW (what is the main idea?)</w:t>
                  </w:r>
                </w:p>
                <w:p w:rsidR="001B3A41" w:rsidRDefault="001B3A41" w:rsidP="003C727A">
                  <w:pPr>
                    <w:rPr>
                      <w:sz w:val="20"/>
                    </w:rPr>
                  </w:pPr>
                  <w:r>
                    <w:rPr>
                      <w:sz w:val="20"/>
                    </w:rPr>
                    <w:t>-Quiz on Ch 14/</w:t>
                  </w:r>
                  <w:r w:rsidRPr="00BC34E9">
                    <w:rPr>
                      <w:sz w:val="20"/>
                    </w:rPr>
                    <w:t xml:space="preserve">Go over Quiz </w:t>
                  </w:r>
                </w:p>
                <w:p w:rsidR="001B3A41" w:rsidRPr="003F7E8C" w:rsidRDefault="001B3A41" w:rsidP="00A97166">
                  <w:pPr>
                    <w:rPr>
                      <w:sz w:val="20"/>
                    </w:rPr>
                  </w:pPr>
                  <w:r w:rsidRPr="00BC34E9">
                    <w:rPr>
                      <w:sz w:val="20"/>
                    </w:rPr>
                    <w:t>-Power Point on Ch 15 Sec 1</w:t>
                  </w:r>
                </w:p>
                <w:p w:rsidR="001B3A41" w:rsidRPr="003F7E8C" w:rsidRDefault="001B3A41">
                  <w:pPr>
                    <w:rPr>
                      <w:sz w:val="20"/>
                    </w:rPr>
                  </w:pPr>
                </w:p>
                <w:p w:rsidR="001B3A41" w:rsidRDefault="001B3A41">
                  <w:pPr>
                    <w:rPr>
                      <w:sz w:val="20"/>
                    </w:rPr>
                  </w:pPr>
                  <w:r w:rsidRPr="003F7E8C">
                    <w:rPr>
                      <w:sz w:val="20"/>
                    </w:rPr>
                    <w:t>Jan 31</w:t>
                  </w:r>
                </w:p>
                <w:p w:rsidR="001B3A41" w:rsidRDefault="001B3A41">
                  <w:pPr>
                    <w:rPr>
                      <w:sz w:val="20"/>
                    </w:rPr>
                  </w:pPr>
                  <w:r>
                    <w:rPr>
                      <w:sz w:val="20"/>
                    </w:rPr>
                    <w:t>-</w:t>
                  </w:r>
                  <w:r w:rsidRPr="00BC34E9">
                    <w:rPr>
                      <w:sz w:val="20"/>
                    </w:rPr>
                    <w:t>Go over</w:t>
                  </w:r>
                  <w:r>
                    <w:rPr>
                      <w:sz w:val="20"/>
                    </w:rPr>
                    <w:t xml:space="preserve"> Ch 14</w:t>
                  </w:r>
                  <w:r w:rsidRPr="00BC34E9">
                    <w:rPr>
                      <w:sz w:val="20"/>
                    </w:rPr>
                    <w:t xml:space="preserve"> Quiz </w:t>
                  </w:r>
                </w:p>
                <w:p w:rsidR="001B3A41" w:rsidRDefault="001B3A41">
                  <w:pPr>
                    <w:rPr>
                      <w:sz w:val="20"/>
                    </w:rPr>
                  </w:pPr>
                  <w:r>
                    <w:rPr>
                      <w:sz w:val="20"/>
                    </w:rPr>
                    <w:t>-America the story of Us “Cities”</w:t>
                  </w:r>
                </w:p>
                <w:p w:rsidR="001B3A41" w:rsidRPr="003F7E8C" w:rsidRDefault="001B3A41">
                  <w:pPr>
                    <w:rPr>
                      <w:sz w:val="20"/>
                    </w:rPr>
                  </w:pPr>
                  <w:r>
                    <w:rPr>
                      <w:sz w:val="20"/>
                    </w:rPr>
                    <w:t>-</w:t>
                  </w:r>
                  <w:hyperlink r:id="rId10" w:history="1">
                    <w:r w:rsidRPr="00432C83">
                      <w:rPr>
                        <w:rStyle w:val="Hyperlink"/>
                        <w:sz w:val="20"/>
                      </w:rPr>
                      <w:t>http://news.yahoo.com/chicagos-monadnock-building-worlds-first-skyscraper-181000441.html</w:t>
                    </w:r>
                  </w:hyperlink>
                  <w:r>
                    <w:rPr>
                      <w:sz w:val="20"/>
                    </w:rPr>
                    <w:t xml:space="preserve"> </w:t>
                  </w:r>
                </w:p>
                <w:p w:rsidR="001B3A41" w:rsidRPr="003F7E8C" w:rsidRDefault="001B3A41">
                  <w:pPr>
                    <w:rPr>
                      <w:sz w:val="20"/>
                    </w:rPr>
                  </w:pPr>
                </w:p>
                <w:p w:rsidR="001B3A41" w:rsidRDefault="001B3A41">
                  <w:pPr>
                    <w:rPr>
                      <w:sz w:val="20"/>
                    </w:rPr>
                  </w:pPr>
                  <w:r w:rsidRPr="003F7E8C">
                    <w:rPr>
                      <w:sz w:val="20"/>
                    </w:rPr>
                    <w:t>Feb 1</w:t>
                  </w:r>
                </w:p>
                <w:p w:rsidR="001B3A41" w:rsidRDefault="001B3A41">
                  <w:pPr>
                    <w:rPr>
                      <w:sz w:val="20"/>
                    </w:rPr>
                  </w:pPr>
                  <w:r>
                    <w:rPr>
                      <w:sz w:val="20"/>
                    </w:rPr>
                    <w:t xml:space="preserve">-Finish America the story of </w:t>
                  </w:r>
                  <w:proofErr w:type="gramStart"/>
                  <w:r>
                    <w:rPr>
                      <w:sz w:val="20"/>
                    </w:rPr>
                    <w:t>Us</w:t>
                  </w:r>
                  <w:proofErr w:type="gramEnd"/>
                  <w:r>
                    <w:rPr>
                      <w:sz w:val="20"/>
                    </w:rPr>
                    <w:t xml:space="preserve"> “Cities”</w:t>
                  </w:r>
                </w:p>
                <w:p w:rsidR="001B3A41" w:rsidRDefault="001B3A41">
                  <w:pPr>
                    <w:rPr>
                      <w:sz w:val="20"/>
                    </w:rPr>
                  </w:pPr>
                  <w:r>
                    <w:rPr>
                      <w:sz w:val="20"/>
                    </w:rPr>
                    <w:t>-Reading on “New York Gangs”</w:t>
                  </w:r>
                </w:p>
                <w:p w:rsidR="001B3A41" w:rsidRDefault="001B3A41">
                  <w:pPr>
                    <w:rPr>
                      <w:sz w:val="20"/>
                    </w:rPr>
                  </w:pPr>
                  <w:r>
                    <w:rPr>
                      <w:sz w:val="20"/>
                    </w:rPr>
                    <w:t>-HW W.S. “How the Other Half Lives”</w:t>
                  </w:r>
                </w:p>
                <w:p w:rsidR="001B3A41" w:rsidRPr="00BC34E9" w:rsidRDefault="001B3A41" w:rsidP="003C727A">
                  <w:pPr>
                    <w:rPr>
                      <w:sz w:val="20"/>
                    </w:rPr>
                  </w:pPr>
                </w:p>
                <w:p w:rsidR="001B3A41" w:rsidRPr="003F7E8C" w:rsidRDefault="001B3A41">
                  <w:pPr>
                    <w:rPr>
                      <w:sz w:val="20"/>
                    </w:rPr>
                  </w:pPr>
                </w:p>
              </w:txbxContent>
            </v:textbox>
            <w10:wrap type="tight"/>
          </v:shape>
        </w:pict>
      </w:r>
      <w:r>
        <w:rPr>
          <w:noProof/>
        </w:rPr>
        <w:pict>
          <v:shape id="_x0000_s1074" type="#_x0000_t202" style="position:absolute;margin-left:234pt;margin-top:-54pt;width:270pt;height:684pt;z-index:251679744;mso-wrap-edited:f" wrapcoords="0 0 21600 0 21600 21600 0 21600 0 0" filled="f" strokecolor="black [3213]">
            <v:fill o:detectmouseclick="t"/>
            <v:textbox inset=",7.2pt,,7.2pt">
              <w:txbxContent>
                <w:p w:rsidR="001B3A41" w:rsidRPr="003F7E8C" w:rsidRDefault="001B3A41" w:rsidP="003F7E8C">
                  <w:pPr>
                    <w:rPr>
                      <w:sz w:val="20"/>
                    </w:rPr>
                  </w:pPr>
                  <w:r w:rsidRPr="003F7E8C">
                    <w:rPr>
                      <w:sz w:val="20"/>
                    </w:rPr>
                    <w:t>Jan 21</w:t>
                  </w:r>
                </w:p>
                <w:p w:rsidR="001B3A41" w:rsidRPr="003F7E8C" w:rsidRDefault="001B3A41" w:rsidP="003F7E8C">
                  <w:pPr>
                    <w:rPr>
                      <w:sz w:val="20"/>
                    </w:rPr>
                  </w:pPr>
                  <w:r w:rsidRPr="003F7E8C">
                    <w:rPr>
                      <w:sz w:val="20"/>
                    </w:rPr>
                    <w:t>-MLK OFF</w:t>
                  </w:r>
                </w:p>
                <w:p w:rsidR="001B3A41" w:rsidRPr="003F7E8C" w:rsidRDefault="001B3A41" w:rsidP="003F7E8C">
                  <w:pPr>
                    <w:rPr>
                      <w:sz w:val="20"/>
                    </w:rPr>
                  </w:pPr>
                </w:p>
                <w:p w:rsidR="001B3A41" w:rsidRPr="003F7E8C" w:rsidRDefault="001B3A41" w:rsidP="003F7E8C">
                  <w:pPr>
                    <w:rPr>
                      <w:sz w:val="20"/>
                    </w:rPr>
                  </w:pPr>
                  <w:r w:rsidRPr="003F7E8C">
                    <w:rPr>
                      <w:sz w:val="20"/>
                    </w:rPr>
                    <w:t>Jan 22</w:t>
                  </w:r>
                </w:p>
                <w:p w:rsidR="001B3A41" w:rsidRPr="003F7E8C" w:rsidRDefault="001B3A41" w:rsidP="003F7E8C">
                  <w:pPr>
                    <w:rPr>
                      <w:sz w:val="20"/>
                    </w:rPr>
                  </w:pPr>
                  <w:r w:rsidRPr="003F7E8C">
                    <w:rPr>
                      <w:sz w:val="20"/>
                    </w:rPr>
                    <w:t>-Institute Day OFF</w:t>
                  </w:r>
                </w:p>
                <w:p w:rsidR="001B3A41" w:rsidRPr="003F7E8C" w:rsidRDefault="001B3A41" w:rsidP="003F7E8C">
                  <w:pPr>
                    <w:rPr>
                      <w:sz w:val="20"/>
                    </w:rPr>
                  </w:pPr>
                </w:p>
                <w:p w:rsidR="001B3A41" w:rsidRDefault="001B3A41" w:rsidP="003F7E8C">
                  <w:pPr>
                    <w:rPr>
                      <w:sz w:val="20"/>
                    </w:rPr>
                  </w:pPr>
                  <w:r w:rsidRPr="003F7E8C">
                    <w:rPr>
                      <w:sz w:val="20"/>
                    </w:rPr>
                    <w:t>Jan 23</w:t>
                  </w:r>
                </w:p>
                <w:p w:rsidR="001B3A41" w:rsidRPr="003F7E8C" w:rsidRDefault="001B3A41" w:rsidP="003F7E8C">
                  <w:pPr>
                    <w:rPr>
                      <w:sz w:val="20"/>
                    </w:rPr>
                  </w:pPr>
                  <w:r>
                    <w:rPr>
                      <w:sz w:val="20"/>
                    </w:rPr>
                    <w:t xml:space="preserve">-Go over final </w:t>
                  </w:r>
                </w:p>
                <w:p w:rsidR="001B3A41" w:rsidRPr="003F7E8C" w:rsidRDefault="001B3A41" w:rsidP="003F7E8C">
                  <w:pPr>
                    <w:rPr>
                      <w:sz w:val="20"/>
                    </w:rPr>
                  </w:pPr>
                  <w:r w:rsidRPr="003F7E8C">
                    <w:rPr>
                      <w:sz w:val="20"/>
                    </w:rPr>
                    <w:t>-Chalk talk about reasons for Progressive movement (past reforms, need for current reforms)</w:t>
                  </w:r>
                </w:p>
                <w:p w:rsidR="001B3A41" w:rsidRDefault="001B3A41" w:rsidP="003F7E8C">
                  <w:pPr>
                    <w:rPr>
                      <w:sz w:val="20"/>
                    </w:rPr>
                  </w:pPr>
                  <w:r w:rsidRPr="003F7E8C">
                    <w:rPr>
                      <w:sz w:val="20"/>
                    </w:rPr>
                    <w:t>-Power Point on Progressive movement  (Ch 22)</w:t>
                  </w:r>
                </w:p>
                <w:p w:rsidR="001B3A41" w:rsidRPr="003F7E8C" w:rsidRDefault="001B3A41" w:rsidP="003F7E8C">
                  <w:pPr>
                    <w:rPr>
                      <w:sz w:val="20"/>
                    </w:rPr>
                  </w:pPr>
                </w:p>
                <w:p w:rsidR="001B3A41" w:rsidRPr="003F7E8C" w:rsidRDefault="001B3A41" w:rsidP="003F7E8C">
                  <w:pPr>
                    <w:rPr>
                      <w:sz w:val="20"/>
                    </w:rPr>
                  </w:pPr>
                  <w:r w:rsidRPr="003F7E8C">
                    <w:rPr>
                      <w:sz w:val="20"/>
                    </w:rPr>
                    <w:t>Jan 24</w:t>
                  </w:r>
                </w:p>
                <w:p w:rsidR="001B3A41" w:rsidRDefault="001B3A41" w:rsidP="003F7E8C">
                  <w:pPr>
                    <w:rPr>
                      <w:sz w:val="20"/>
                    </w:rPr>
                  </w:pPr>
                  <w:r>
                    <w:rPr>
                      <w:sz w:val="20"/>
                    </w:rPr>
                    <w:t>-Finish Power Point (Ch 22)</w:t>
                  </w:r>
                </w:p>
                <w:p w:rsidR="001B3A41" w:rsidRDefault="001B3A41" w:rsidP="003F7E8C">
                  <w:pPr>
                    <w:rPr>
                      <w:sz w:val="20"/>
                    </w:rPr>
                  </w:pPr>
                  <w:r>
                    <w:rPr>
                      <w:sz w:val="20"/>
                    </w:rPr>
                    <w:t xml:space="preserve">-McKinley President video </w:t>
                  </w:r>
                </w:p>
                <w:p w:rsidR="001B3A41" w:rsidRPr="003F7E8C" w:rsidRDefault="001B3A41" w:rsidP="003F7E8C">
                  <w:pPr>
                    <w:rPr>
                      <w:sz w:val="20"/>
                    </w:rPr>
                  </w:pPr>
                  <w:r w:rsidRPr="003F7E8C">
                    <w:rPr>
                      <w:sz w:val="20"/>
                    </w:rPr>
                    <w:t>-Introduce Progressive minded dinner party and assign progressives/groups</w:t>
                  </w:r>
                </w:p>
                <w:p w:rsidR="001B3A41" w:rsidRPr="003F7E8C" w:rsidRDefault="001B3A41" w:rsidP="003F7E8C">
                  <w:pPr>
                    <w:rPr>
                      <w:sz w:val="20"/>
                    </w:rPr>
                  </w:pPr>
                </w:p>
                <w:p w:rsidR="001B3A41" w:rsidRPr="003F7E8C" w:rsidRDefault="001B3A41" w:rsidP="003F7E8C">
                  <w:pPr>
                    <w:rPr>
                      <w:sz w:val="20"/>
                    </w:rPr>
                  </w:pPr>
                  <w:r w:rsidRPr="003F7E8C">
                    <w:rPr>
                      <w:sz w:val="20"/>
                    </w:rPr>
                    <w:t>Jan 25</w:t>
                  </w:r>
                </w:p>
                <w:p w:rsidR="001B3A41" w:rsidRPr="003F7E8C" w:rsidRDefault="001B3A41" w:rsidP="003F7E8C">
                  <w:pPr>
                    <w:rPr>
                      <w:sz w:val="20"/>
                    </w:rPr>
                  </w:pPr>
                  <w:r w:rsidRPr="003F7E8C">
                    <w:rPr>
                      <w:sz w:val="20"/>
                    </w:rPr>
                    <w:t>-Go down to library for research (progressive project)</w:t>
                  </w:r>
                </w:p>
                <w:p w:rsidR="001B3A41" w:rsidRPr="003F7E8C" w:rsidRDefault="001B3A41" w:rsidP="003F7E8C">
                  <w:pPr>
                    <w:rPr>
                      <w:sz w:val="20"/>
                    </w:rPr>
                  </w:pPr>
                </w:p>
                <w:p w:rsidR="001B3A41" w:rsidRDefault="001B3A41" w:rsidP="003F7E8C">
                  <w:pPr>
                    <w:rPr>
                      <w:sz w:val="20"/>
                    </w:rPr>
                  </w:pPr>
                  <w:r w:rsidRPr="003F7E8C">
                    <w:rPr>
                      <w:sz w:val="20"/>
                    </w:rPr>
                    <w:t>Jan 28</w:t>
                  </w:r>
                </w:p>
                <w:p w:rsidR="001B3A41" w:rsidRPr="003F7E8C" w:rsidRDefault="001B3A41" w:rsidP="003F7E8C">
                  <w:pPr>
                    <w:rPr>
                      <w:sz w:val="20"/>
                    </w:rPr>
                  </w:pPr>
                  <w:r w:rsidRPr="003F7E8C">
                    <w:rPr>
                      <w:sz w:val="20"/>
                    </w:rPr>
                    <w:t>-Go down to library for research (progressive project)</w:t>
                  </w:r>
                </w:p>
                <w:p w:rsidR="001B3A41" w:rsidRPr="003F7E8C" w:rsidRDefault="001B3A41" w:rsidP="003F7E8C">
                  <w:pPr>
                    <w:rPr>
                      <w:sz w:val="20"/>
                    </w:rPr>
                  </w:pPr>
                </w:p>
                <w:p w:rsidR="001B3A41" w:rsidRPr="003F7E8C" w:rsidRDefault="001B3A41" w:rsidP="003F7E8C">
                  <w:pPr>
                    <w:rPr>
                      <w:sz w:val="20"/>
                    </w:rPr>
                  </w:pPr>
                  <w:r w:rsidRPr="003F7E8C">
                    <w:rPr>
                      <w:sz w:val="20"/>
                    </w:rPr>
                    <w:t xml:space="preserve">Jan 29 </w:t>
                  </w:r>
                </w:p>
                <w:p w:rsidR="001B3A41" w:rsidRPr="003F7E8C" w:rsidRDefault="001B3A41" w:rsidP="003F7E8C">
                  <w:pPr>
                    <w:rPr>
                      <w:sz w:val="20"/>
                    </w:rPr>
                  </w:pPr>
                  <w:r w:rsidRPr="003F7E8C">
                    <w:rPr>
                      <w:sz w:val="20"/>
                    </w:rPr>
                    <w:t xml:space="preserve">-Progressive </w:t>
                  </w:r>
                  <w:r>
                    <w:rPr>
                      <w:sz w:val="20"/>
                    </w:rPr>
                    <w:t xml:space="preserve">Era </w:t>
                  </w:r>
                  <w:r w:rsidRPr="003F7E8C">
                    <w:rPr>
                      <w:sz w:val="20"/>
                    </w:rPr>
                    <w:t xml:space="preserve">dinner party </w:t>
                  </w:r>
                </w:p>
                <w:p w:rsidR="001B3A41" w:rsidRDefault="001B3A41" w:rsidP="00F13931">
                  <w:pPr>
                    <w:rPr>
                      <w:sz w:val="20"/>
                    </w:rPr>
                  </w:pPr>
                  <w:r>
                    <w:rPr>
                      <w:sz w:val="20"/>
                    </w:rPr>
                    <w:t>-HW “How the Other half lives” W.S.</w:t>
                  </w:r>
                </w:p>
                <w:p w:rsidR="001B3A41" w:rsidRPr="003F7E8C" w:rsidRDefault="001B3A41" w:rsidP="003F7E8C">
                  <w:pPr>
                    <w:rPr>
                      <w:sz w:val="20"/>
                    </w:rPr>
                  </w:pPr>
                </w:p>
                <w:p w:rsidR="001B3A41" w:rsidRDefault="001B3A41" w:rsidP="003F7E8C">
                  <w:pPr>
                    <w:rPr>
                      <w:sz w:val="20"/>
                    </w:rPr>
                  </w:pPr>
                  <w:r w:rsidRPr="003F7E8C">
                    <w:rPr>
                      <w:sz w:val="20"/>
                    </w:rPr>
                    <w:t xml:space="preserve">Jan 30 </w:t>
                  </w:r>
                </w:p>
                <w:p w:rsidR="001B3A41" w:rsidRPr="004A76DA" w:rsidRDefault="001B3A41" w:rsidP="003C727A">
                  <w:pPr>
                    <w:rPr>
                      <w:sz w:val="20"/>
                    </w:rPr>
                  </w:pPr>
                  <w:r>
                    <w:rPr>
                      <w:sz w:val="20"/>
                    </w:rPr>
                    <w:t xml:space="preserve">-Power Point on Ch 23 </w:t>
                  </w:r>
                </w:p>
                <w:p w:rsidR="001B3A41" w:rsidRDefault="001B3A41" w:rsidP="003C727A">
                  <w:pPr>
                    <w:rPr>
                      <w:sz w:val="20"/>
                    </w:rPr>
                  </w:pPr>
                  <w:r>
                    <w:rPr>
                      <w:sz w:val="20"/>
                    </w:rPr>
                    <w:t>-</w:t>
                  </w:r>
                  <w:r w:rsidRPr="004A76DA">
                    <w:rPr>
                      <w:sz w:val="20"/>
                    </w:rPr>
                    <w:t>T.R.</w:t>
                  </w:r>
                  <w:r>
                    <w:rPr>
                      <w:sz w:val="20"/>
                    </w:rPr>
                    <w:t xml:space="preserve"> </w:t>
                  </w:r>
                  <w:r w:rsidRPr="004A76DA">
                    <w:rPr>
                      <w:sz w:val="20"/>
                    </w:rPr>
                    <w:t>president video</w:t>
                  </w:r>
                </w:p>
                <w:p w:rsidR="001B3A41" w:rsidRDefault="001B3A41" w:rsidP="00F13931">
                  <w:pPr>
                    <w:rPr>
                      <w:sz w:val="20"/>
                    </w:rPr>
                  </w:pPr>
                  <w:r>
                    <w:rPr>
                      <w:sz w:val="20"/>
                    </w:rPr>
                    <w:t>-HW “The Shame of the People” W.S.</w:t>
                  </w:r>
                </w:p>
                <w:p w:rsidR="001B3A41" w:rsidRPr="00FC01B4" w:rsidRDefault="001B3A41" w:rsidP="003F7E8C">
                  <w:pPr>
                    <w:rPr>
                      <w:sz w:val="20"/>
                    </w:rPr>
                  </w:pPr>
                </w:p>
                <w:p w:rsidR="001B3A41" w:rsidRPr="00FC01B4" w:rsidRDefault="001B3A41" w:rsidP="003C727A">
                  <w:pPr>
                    <w:rPr>
                      <w:sz w:val="20"/>
                    </w:rPr>
                  </w:pPr>
                  <w:r>
                    <w:rPr>
                      <w:sz w:val="20"/>
                    </w:rPr>
                    <w:t>Jan 31</w:t>
                  </w:r>
                </w:p>
                <w:p w:rsidR="001B3A41" w:rsidRDefault="001B3A41" w:rsidP="003C727A">
                  <w:pPr>
                    <w:rPr>
                      <w:sz w:val="20"/>
                    </w:rPr>
                  </w:pPr>
                  <w:r w:rsidRPr="00FC01B4">
                    <w:rPr>
                      <w:sz w:val="20"/>
                    </w:rPr>
                    <w:t>-Finish Power Point Ch 23</w:t>
                  </w:r>
                </w:p>
                <w:p w:rsidR="001B3A41" w:rsidRPr="00FC01B4" w:rsidRDefault="001B3A41" w:rsidP="003C727A">
                  <w:pPr>
                    <w:rPr>
                      <w:sz w:val="20"/>
                    </w:rPr>
                  </w:pPr>
                  <w:r w:rsidRPr="00FC01B4">
                    <w:rPr>
                      <w:sz w:val="20"/>
                    </w:rPr>
                    <w:t>-The Progressive Era W.S. (in class)</w:t>
                  </w:r>
                </w:p>
                <w:p w:rsidR="001B3A41" w:rsidRPr="00FC01B4" w:rsidRDefault="001B3A41" w:rsidP="003F7E8C">
                  <w:pPr>
                    <w:rPr>
                      <w:sz w:val="20"/>
                    </w:rPr>
                  </w:pPr>
                </w:p>
                <w:p w:rsidR="001B3A41" w:rsidRDefault="001B3A41" w:rsidP="003F7E8C">
                  <w:pPr>
                    <w:rPr>
                      <w:sz w:val="20"/>
                    </w:rPr>
                  </w:pPr>
                  <w:r w:rsidRPr="00FC01B4">
                    <w:rPr>
                      <w:sz w:val="20"/>
                    </w:rPr>
                    <w:t>Feb 1</w:t>
                  </w:r>
                </w:p>
                <w:p w:rsidR="001B3A41" w:rsidRDefault="001B3A41" w:rsidP="003F7E8C">
                  <w:pPr>
                    <w:rPr>
                      <w:sz w:val="20"/>
                    </w:rPr>
                  </w:pPr>
                  <w:r w:rsidRPr="00FC01B4">
                    <w:rPr>
                      <w:sz w:val="20"/>
                    </w:rPr>
                    <w:t>-Taft president video</w:t>
                  </w:r>
                </w:p>
                <w:p w:rsidR="001B3A41" w:rsidRPr="00FC01B4" w:rsidRDefault="001B3A41">
                  <w:pPr>
                    <w:rPr>
                      <w:sz w:val="20"/>
                    </w:rPr>
                  </w:pPr>
                  <w:r w:rsidRPr="00FC01B4">
                    <w:rPr>
                      <w:sz w:val="20"/>
                    </w:rPr>
                    <w:t>-In groups “Progressive Values and Beliefs” on board Concept Web</w:t>
                  </w:r>
                </w:p>
                <w:p w:rsidR="001B3A41" w:rsidRPr="00FC01B4" w:rsidRDefault="001B3A41" w:rsidP="00FC01B4">
                  <w:pPr>
                    <w:rPr>
                      <w:sz w:val="20"/>
                    </w:rPr>
                  </w:pPr>
                  <w:r w:rsidRPr="00FC01B4">
                    <w:rPr>
                      <w:sz w:val="20"/>
                    </w:rPr>
                    <w:t>-HW P.C. on Suffrage</w:t>
                  </w:r>
                </w:p>
                <w:p w:rsidR="001B3A41" w:rsidRDefault="001B3A41"/>
              </w:txbxContent>
            </v:textbox>
            <w10:wrap type="tight"/>
          </v:shape>
        </w:pict>
      </w:r>
    </w:p>
    <w:p w:rsidR="009B7453" w:rsidRDefault="004A50BB">
      <w:r>
        <w:rPr>
          <w:noProof/>
        </w:rPr>
        <w:pict>
          <v:shape id="_x0000_s1078" type="#_x0000_t202" style="position:absolute;margin-left:-1in;margin-top:-54pt;width:306pt;height:737.6pt;z-index:251680768;mso-wrap-edited:f;mso-position-horizontal:absolute;mso-position-vertical:absolute" wrapcoords="0 0 21600 0 21600 21600 0 21600 0 0" filled="f" strokecolor="black [3213]">
            <v:fill o:detectmouseclick="t"/>
            <v:textbox inset=",7.2pt,,7.2pt">
              <w:txbxContent>
                <w:p w:rsidR="001B3A41" w:rsidRPr="00AA2271" w:rsidRDefault="001B3A41">
                  <w:pPr>
                    <w:rPr>
                      <w:sz w:val="20"/>
                    </w:rPr>
                  </w:pPr>
                  <w:r w:rsidRPr="00AA2271">
                    <w:rPr>
                      <w:sz w:val="20"/>
                    </w:rPr>
                    <w:t>Feb 4</w:t>
                  </w:r>
                </w:p>
                <w:p w:rsidR="001B3A41" w:rsidRPr="003F7E8C" w:rsidRDefault="001B3A41" w:rsidP="00F854A8">
                  <w:pPr>
                    <w:rPr>
                      <w:sz w:val="20"/>
                    </w:rPr>
                  </w:pPr>
                  <w:r>
                    <w:rPr>
                      <w:sz w:val="20"/>
                    </w:rPr>
                    <w:t xml:space="preserve">-President video of Garfield to Arthur </w:t>
                  </w:r>
                </w:p>
                <w:p w:rsidR="001B3A41" w:rsidRPr="00AA2271" w:rsidRDefault="001B3A41">
                  <w:pPr>
                    <w:rPr>
                      <w:sz w:val="20"/>
                    </w:rPr>
                  </w:pPr>
                </w:p>
                <w:p w:rsidR="001B3A41" w:rsidRDefault="001B3A41">
                  <w:pPr>
                    <w:rPr>
                      <w:sz w:val="20"/>
                    </w:rPr>
                  </w:pPr>
                  <w:r w:rsidRPr="00AA2271">
                    <w:rPr>
                      <w:sz w:val="20"/>
                    </w:rPr>
                    <w:t>Feb 5</w:t>
                  </w:r>
                </w:p>
                <w:p w:rsidR="001B3A41" w:rsidRDefault="001B3A41">
                  <w:pPr>
                    <w:rPr>
                      <w:sz w:val="20"/>
                    </w:rPr>
                  </w:pPr>
                  <w:r w:rsidRPr="00BC34E9">
                    <w:rPr>
                      <w:sz w:val="20"/>
                    </w:rPr>
                    <w:t>-</w:t>
                  </w:r>
                  <w:r>
                    <w:rPr>
                      <w:sz w:val="20"/>
                    </w:rPr>
                    <w:t xml:space="preserve">Cultural Ties W.S./add questions </w:t>
                  </w:r>
                </w:p>
                <w:p w:rsidR="001B3A41" w:rsidRDefault="001B3A41" w:rsidP="00551169">
                  <w:pPr>
                    <w:rPr>
                      <w:sz w:val="20"/>
                    </w:rPr>
                  </w:pPr>
                  <w:r w:rsidRPr="00BC34E9">
                    <w:rPr>
                      <w:sz w:val="20"/>
                    </w:rPr>
                    <w:t>-Power Point Ch 15 Sec 2</w:t>
                  </w:r>
                </w:p>
                <w:p w:rsidR="001B3A41" w:rsidRDefault="001B3A41">
                  <w:pPr>
                    <w:rPr>
                      <w:sz w:val="20"/>
                    </w:rPr>
                  </w:pPr>
                  <w:r>
                    <w:rPr>
                      <w:sz w:val="20"/>
                    </w:rPr>
                    <w:t>-HW Ch 15 Sec 3 S.G.</w:t>
                  </w:r>
                </w:p>
                <w:p w:rsidR="001B3A41" w:rsidRPr="00AA2271" w:rsidRDefault="001B3A41">
                  <w:pPr>
                    <w:rPr>
                      <w:sz w:val="20"/>
                    </w:rPr>
                  </w:pPr>
                </w:p>
                <w:p w:rsidR="001B3A41" w:rsidRDefault="001B3A41">
                  <w:pPr>
                    <w:rPr>
                      <w:sz w:val="20"/>
                    </w:rPr>
                  </w:pPr>
                  <w:r w:rsidRPr="00AA2271">
                    <w:rPr>
                      <w:sz w:val="20"/>
                    </w:rPr>
                    <w:t>Feb 6</w:t>
                  </w:r>
                </w:p>
                <w:p w:rsidR="001B3A41" w:rsidRDefault="001B3A41">
                  <w:pPr>
                    <w:rPr>
                      <w:sz w:val="20"/>
                    </w:rPr>
                  </w:pPr>
                  <w:r>
                    <w:rPr>
                      <w:sz w:val="20"/>
                    </w:rPr>
                    <w:t>-Read/Answer Jungle article (Main Idea: Since producers only cared about the bottom line, cite examples from the reading to help explain why the public become so outraged after the publishing of the “Jungle”) Have students find evidence for the Main Idea.</w:t>
                  </w:r>
                </w:p>
                <w:p w:rsidR="001B3A41" w:rsidRPr="00AA2271" w:rsidRDefault="001B3A41">
                  <w:pPr>
                    <w:rPr>
                      <w:sz w:val="20"/>
                    </w:rPr>
                  </w:pPr>
                </w:p>
                <w:p w:rsidR="001B3A41" w:rsidRDefault="001B3A41">
                  <w:pPr>
                    <w:rPr>
                      <w:sz w:val="20"/>
                    </w:rPr>
                  </w:pPr>
                  <w:r w:rsidRPr="00AA2271">
                    <w:rPr>
                      <w:sz w:val="20"/>
                    </w:rPr>
                    <w:t>Feb 7</w:t>
                  </w:r>
                </w:p>
                <w:p w:rsidR="001B3A41" w:rsidRDefault="001B3A41">
                  <w:pPr>
                    <w:rPr>
                      <w:sz w:val="20"/>
                    </w:rPr>
                  </w:pPr>
                  <w:r w:rsidRPr="00BC34E9">
                    <w:rPr>
                      <w:sz w:val="20"/>
                    </w:rPr>
                    <w:t>-P.C. on Indust</w:t>
                  </w:r>
                  <w:r>
                    <w:rPr>
                      <w:sz w:val="20"/>
                    </w:rPr>
                    <w:t>rialization and Urban Politics</w:t>
                  </w:r>
                </w:p>
                <w:p w:rsidR="001B3A41" w:rsidRPr="00AA2271" w:rsidRDefault="001B3A41" w:rsidP="0072501C">
                  <w:pPr>
                    <w:rPr>
                      <w:sz w:val="20"/>
                    </w:rPr>
                  </w:pPr>
                  <w:r w:rsidRPr="00E3794A">
                    <w:rPr>
                      <w:sz w:val="20"/>
                    </w:rPr>
                    <w:t xml:space="preserve">-Ch 16 Sec 3 Power Point </w:t>
                  </w:r>
                </w:p>
                <w:p w:rsidR="001B3A41" w:rsidRPr="00E3794A" w:rsidRDefault="001B3A41" w:rsidP="00474B0D">
                  <w:pPr>
                    <w:rPr>
                      <w:sz w:val="20"/>
                    </w:rPr>
                  </w:pPr>
                </w:p>
                <w:p w:rsidR="001B3A41" w:rsidRPr="00AA2271" w:rsidRDefault="001B3A41">
                  <w:pPr>
                    <w:rPr>
                      <w:sz w:val="20"/>
                    </w:rPr>
                  </w:pPr>
                </w:p>
                <w:p w:rsidR="001B3A41" w:rsidRDefault="001B3A41">
                  <w:pPr>
                    <w:rPr>
                      <w:sz w:val="20"/>
                    </w:rPr>
                  </w:pPr>
                  <w:r w:rsidRPr="00AA2271">
                    <w:rPr>
                      <w:sz w:val="20"/>
                    </w:rPr>
                    <w:t>Feb 8</w:t>
                  </w:r>
                </w:p>
                <w:p w:rsidR="001B3A41" w:rsidRPr="00AA2271" w:rsidRDefault="001B3A41">
                  <w:pPr>
                    <w:rPr>
                      <w:sz w:val="20"/>
                    </w:rPr>
                  </w:pPr>
                  <w:r>
                    <w:rPr>
                      <w:sz w:val="20"/>
                    </w:rPr>
                    <w:t xml:space="preserve">-President video Harrison to Cleveland </w:t>
                  </w:r>
                </w:p>
                <w:p w:rsidR="001B3A41" w:rsidRDefault="001B3A41" w:rsidP="0072501C">
                  <w:pPr>
                    <w:rPr>
                      <w:sz w:val="20"/>
                    </w:rPr>
                  </w:pPr>
                  <w:r>
                    <w:rPr>
                      <w:sz w:val="20"/>
                    </w:rPr>
                    <w:t>-Group Activity on Gilded Age  (Part to Whole/Power Point)</w:t>
                  </w:r>
                </w:p>
                <w:p w:rsidR="001B3A41" w:rsidRPr="00E3794A" w:rsidRDefault="001B3A41" w:rsidP="0072501C">
                  <w:pPr>
                    <w:rPr>
                      <w:sz w:val="20"/>
                    </w:rPr>
                  </w:pPr>
                  <w:r w:rsidRPr="00E3794A">
                    <w:rPr>
                      <w:sz w:val="20"/>
                    </w:rPr>
                    <w:t xml:space="preserve">-Ch 15 and 16 quiz </w:t>
                  </w:r>
                </w:p>
                <w:p w:rsidR="001B3A41" w:rsidRPr="00FC01B4" w:rsidRDefault="001B3A41" w:rsidP="0072501C">
                  <w:pPr>
                    <w:rPr>
                      <w:sz w:val="20"/>
                    </w:rPr>
                  </w:pPr>
                  <w:r>
                    <w:rPr>
                      <w:sz w:val="20"/>
                    </w:rPr>
                    <w:t xml:space="preserve">-Go over Quiz </w:t>
                  </w:r>
                </w:p>
                <w:p w:rsidR="001B3A41" w:rsidRPr="00AA2271" w:rsidRDefault="001B3A41">
                  <w:pPr>
                    <w:rPr>
                      <w:sz w:val="20"/>
                    </w:rPr>
                  </w:pPr>
                </w:p>
                <w:p w:rsidR="001B3A41" w:rsidRPr="00AA2271" w:rsidRDefault="001B3A41">
                  <w:pPr>
                    <w:rPr>
                      <w:sz w:val="20"/>
                    </w:rPr>
                  </w:pPr>
                  <w:r w:rsidRPr="00AA2271">
                    <w:rPr>
                      <w:sz w:val="20"/>
                    </w:rPr>
                    <w:t>Feb 11</w:t>
                  </w:r>
                </w:p>
                <w:p w:rsidR="001B3A41" w:rsidRDefault="001B3A41" w:rsidP="0072501C">
                  <w:pPr>
                    <w:rPr>
                      <w:sz w:val="20"/>
                    </w:rPr>
                  </w:pPr>
                  <w:r>
                    <w:rPr>
                      <w:sz w:val="20"/>
                    </w:rPr>
                    <w:t>-Gilded Age Exam (Unit 5)</w:t>
                  </w:r>
                </w:p>
                <w:p w:rsidR="001B3A41" w:rsidRDefault="001B3A41" w:rsidP="0072501C">
                  <w:pPr>
                    <w:rPr>
                      <w:sz w:val="20"/>
                    </w:rPr>
                  </w:pPr>
                  <w:r>
                    <w:rPr>
                      <w:sz w:val="20"/>
                    </w:rPr>
                    <w:t>-Go over Exam</w:t>
                  </w:r>
                </w:p>
                <w:p w:rsidR="001B3A41" w:rsidRPr="00AA2271" w:rsidRDefault="001B3A41">
                  <w:pPr>
                    <w:rPr>
                      <w:sz w:val="20"/>
                    </w:rPr>
                  </w:pPr>
                </w:p>
                <w:p w:rsidR="001B3A41" w:rsidRPr="00AA2271" w:rsidRDefault="001B3A41">
                  <w:pPr>
                    <w:rPr>
                      <w:sz w:val="20"/>
                    </w:rPr>
                  </w:pPr>
                  <w:r w:rsidRPr="00AA2271">
                    <w:rPr>
                      <w:sz w:val="20"/>
                    </w:rPr>
                    <w:t>Feb 12</w:t>
                  </w:r>
                </w:p>
                <w:p w:rsidR="001B3A41" w:rsidRPr="00525FD7" w:rsidRDefault="001B3A41" w:rsidP="0027312B">
                  <w:pPr>
                    <w:rPr>
                      <w:sz w:val="20"/>
                    </w:rPr>
                  </w:pPr>
                  <w:r w:rsidRPr="00525FD7">
                    <w:rPr>
                      <w:sz w:val="20"/>
                    </w:rPr>
                    <w:t xml:space="preserve">-Power Point on Ch 17 Progressives </w:t>
                  </w:r>
                </w:p>
                <w:p w:rsidR="001B3A41" w:rsidRDefault="001B3A41" w:rsidP="00A2780C">
                  <w:pPr>
                    <w:rPr>
                      <w:sz w:val="20"/>
                    </w:rPr>
                  </w:pPr>
                  <w:r>
                    <w:rPr>
                      <w:sz w:val="20"/>
                    </w:rPr>
                    <w:t>-Introduce Progressive Project</w:t>
                  </w:r>
                </w:p>
                <w:p w:rsidR="001B3A41" w:rsidRPr="00AA2271" w:rsidRDefault="001B3A41">
                  <w:pPr>
                    <w:rPr>
                      <w:sz w:val="20"/>
                    </w:rPr>
                  </w:pPr>
                </w:p>
                <w:p w:rsidR="001B3A41" w:rsidRPr="00AA2271" w:rsidRDefault="001B3A41">
                  <w:pPr>
                    <w:rPr>
                      <w:sz w:val="20"/>
                    </w:rPr>
                  </w:pPr>
                  <w:r w:rsidRPr="00AA2271">
                    <w:rPr>
                      <w:sz w:val="20"/>
                    </w:rPr>
                    <w:t>Feb 13</w:t>
                  </w:r>
                </w:p>
                <w:p w:rsidR="001B3A41" w:rsidRDefault="001B3A41">
                  <w:pPr>
                    <w:rPr>
                      <w:sz w:val="20"/>
                    </w:rPr>
                  </w:pPr>
                  <w:r>
                    <w:rPr>
                      <w:sz w:val="20"/>
                    </w:rPr>
                    <w:t>-Lab time Progressive Project</w:t>
                  </w:r>
                </w:p>
                <w:p w:rsidR="001B3A41" w:rsidRPr="00AA2271" w:rsidRDefault="001B3A41">
                  <w:pPr>
                    <w:rPr>
                      <w:sz w:val="20"/>
                    </w:rPr>
                  </w:pPr>
                </w:p>
                <w:p w:rsidR="001B3A41" w:rsidRPr="00AA2271" w:rsidRDefault="001B3A41">
                  <w:pPr>
                    <w:rPr>
                      <w:sz w:val="20"/>
                    </w:rPr>
                  </w:pPr>
                  <w:r w:rsidRPr="00AA2271">
                    <w:rPr>
                      <w:sz w:val="20"/>
                    </w:rPr>
                    <w:t>Feb 14</w:t>
                  </w:r>
                </w:p>
                <w:p w:rsidR="001B3A41" w:rsidRDefault="001B3A41">
                  <w:pPr>
                    <w:rPr>
                      <w:sz w:val="20"/>
                    </w:rPr>
                  </w:pPr>
                  <w:r>
                    <w:rPr>
                      <w:sz w:val="20"/>
                    </w:rPr>
                    <w:t>-Lab Time Progressive Project</w:t>
                  </w:r>
                </w:p>
                <w:p w:rsidR="001B3A41" w:rsidRPr="00AA2271" w:rsidRDefault="001B3A41">
                  <w:pPr>
                    <w:rPr>
                      <w:sz w:val="20"/>
                    </w:rPr>
                  </w:pPr>
                </w:p>
                <w:p w:rsidR="001B3A41" w:rsidRDefault="001B3A41" w:rsidP="00DA22D8">
                  <w:pPr>
                    <w:rPr>
                      <w:sz w:val="20"/>
                    </w:rPr>
                  </w:pPr>
                  <w:r w:rsidRPr="00AA2271">
                    <w:rPr>
                      <w:sz w:val="20"/>
                    </w:rPr>
                    <w:t>Feb 15</w:t>
                  </w:r>
                </w:p>
                <w:p w:rsidR="001B3A41" w:rsidRDefault="001B3A41" w:rsidP="00DA22D8">
                  <w:pPr>
                    <w:rPr>
                      <w:sz w:val="20"/>
                    </w:rPr>
                  </w:pPr>
                  <w:r>
                    <w:rPr>
                      <w:sz w:val="20"/>
                    </w:rPr>
                    <w:t>-Lab Time Progressive Project</w:t>
                  </w:r>
                </w:p>
                <w:p w:rsidR="001B3A41" w:rsidRPr="00AA2271" w:rsidRDefault="001B3A41">
                  <w:pPr>
                    <w:rPr>
                      <w:sz w:val="20"/>
                    </w:rPr>
                  </w:pPr>
                </w:p>
              </w:txbxContent>
            </v:textbox>
            <w10:wrap type="tight"/>
          </v:shape>
        </w:pict>
      </w:r>
      <w:r>
        <w:rPr>
          <w:noProof/>
        </w:rPr>
        <w:pict>
          <v:shape id="_x0000_s1079" type="#_x0000_t202" style="position:absolute;margin-left:234pt;margin-top:-54pt;width:270pt;height:738pt;z-index:251681792;mso-wrap-edited:f;mso-position-horizontal:absolute;mso-position-vertical:absolute" wrapcoords="0 0 21600 0 21600 21600 0 21600 0 0" filled="f" strokecolor="black [3213]">
            <v:fill o:detectmouseclick="t"/>
            <v:textbox inset=",7.2pt,,7.2pt">
              <w:txbxContent>
                <w:p w:rsidR="001B3A41" w:rsidRPr="00AA2271" w:rsidRDefault="001B3A41" w:rsidP="00AA2271">
                  <w:pPr>
                    <w:rPr>
                      <w:sz w:val="20"/>
                    </w:rPr>
                  </w:pPr>
                  <w:r w:rsidRPr="00AA2271">
                    <w:rPr>
                      <w:sz w:val="20"/>
                    </w:rPr>
                    <w:t>Feb 4</w:t>
                  </w:r>
                </w:p>
                <w:p w:rsidR="001B3A41" w:rsidRDefault="001B3A41" w:rsidP="00AA2271">
                  <w:pPr>
                    <w:rPr>
                      <w:sz w:val="20"/>
                    </w:rPr>
                  </w:pPr>
                  <w:r>
                    <w:rPr>
                      <w:sz w:val="20"/>
                    </w:rPr>
                    <w:t>-Ch 22/23 Quiz</w:t>
                  </w:r>
                </w:p>
                <w:p w:rsidR="001B3A41" w:rsidRDefault="001B3A41" w:rsidP="00AA2271">
                  <w:pPr>
                    <w:rPr>
                      <w:sz w:val="20"/>
                    </w:rPr>
                  </w:pPr>
                  <w:r>
                    <w:rPr>
                      <w:sz w:val="20"/>
                    </w:rPr>
                    <w:t>-Go over quiz</w:t>
                  </w:r>
                </w:p>
                <w:p w:rsidR="001B3A41" w:rsidRPr="00485EE6" w:rsidRDefault="001B3A41" w:rsidP="005C617C">
                  <w:pPr>
                    <w:rPr>
                      <w:sz w:val="20"/>
                    </w:rPr>
                  </w:pPr>
                  <w:r w:rsidRPr="00485EE6">
                    <w:rPr>
                      <w:sz w:val="20"/>
                    </w:rPr>
                    <w:t>-Power Point on Ch 21 (first three slides)</w:t>
                  </w:r>
                </w:p>
                <w:p w:rsidR="001B3A41" w:rsidRPr="00485EE6" w:rsidRDefault="001B3A41" w:rsidP="005C617C">
                  <w:pPr>
                    <w:rPr>
                      <w:sz w:val="20"/>
                    </w:rPr>
                  </w:pPr>
                  <w:r w:rsidRPr="00485EE6">
                    <w:rPr>
                      <w:sz w:val="20"/>
                    </w:rPr>
                    <w:t>-HW “On the Race to an Empire” W.S.</w:t>
                  </w:r>
                </w:p>
                <w:p w:rsidR="001B3A41" w:rsidRPr="00AA2271" w:rsidRDefault="001B3A41" w:rsidP="00AA2271">
                  <w:pPr>
                    <w:rPr>
                      <w:sz w:val="20"/>
                    </w:rPr>
                  </w:pPr>
                </w:p>
                <w:p w:rsidR="001B3A41" w:rsidRDefault="001B3A41" w:rsidP="00AA2271">
                  <w:pPr>
                    <w:rPr>
                      <w:sz w:val="20"/>
                    </w:rPr>
                  </w:pPr>
                  <w:r w:rsidRPr="00AA2271">
                    <w:rPr>
                      <w:sz w:val="20"/>
                    </w:rPr>
                    <w:t>Feb 5</w:t>
                  </w:r>
                </w:p>
                <w:p w:rsidR="001B3A41" w:rsidRDefault="001B3A41" w:rsidP="00AA2271">
                  <w:pPr>
                    <w:rPr>
                      <w:sz w:val="20"/>
                    </w:rPr>
                  </w:pPr>
                  <w:r>
                    <w:rPr>
                      <w:sz w:val="20"/>
                    </w:rPr>
                    <w:t>-Discuss HW</w:t>
                  </w:r>
                </w:p>
                <w:p w:rsidR="001B3A41" w:rsidRPr="00485EE6" w:rsidRDefault="001B3A41" w:rsidP="00BA0491">
                  <w:pPr>
                    <w:rPr>
                      <w:sz w:val="20"/>
                    </w:rPr>
                  </w:pPr>
                  <w:r w:rsidRPr="00485EE6">
                    <w:rPr>
                      <w:sz w:val="20"/>
                    </w:rPr>
                    <w:t xml:space="preserve">-Reading of Randolph Hearst </w:t>
                  </w:r>
                  <w:r>
                    <w:rPr>
                      <w:sz w:val="20"/>
                    </w:rPr>
                    <w:t>(What was Heart’s goal????)</w:t>
                  </w:r>
                </w:p>
                <w:p w:rsidR="001B3A41" w:rsidRPr="00485EE6" w:rsidRDefault="001B3A41" w:rsidP="00BA0491">
                  <w:pPr>
                    <w:rPr>
                      <w:sz w:val="20"/>
                    </w:rPr>
                  </w:pPr>
                  <w:r w:rsidRPr="00485EE6">
                    <w:rPr>
                      <w:sz w:val="20"/>
                    </w:rPr>
                    <w:t>-Finish Power Point on Ch 21</w:t>
                  </w:r>
                </w:p>
                <w:p w:rsidR="001B3A41" w:rsidRDefault="001B3A41" w:rsidP="00DB12DE">
                  <w:pPr>
                    <w:rPr>
                      <w:sz w:val="20"/>
                    </w:rPr>
                  </w:pPr>
                  <w:r>
                    <w:rPr>
                      <w:sz w:val="20"/>
                    </w:rPr>
                    <w:t xml:space="preserve"> </w:t>
                  </w:r>
                  <w:r w:rsidRPr="00485EE6">
                    <w:rPr>
                      <w:sz w:val="20"/>
                    </w:rPr>
                    <w:t>-T.R. carry a “big stick” P.C.</w:t>
                  </w:r>
                </w:p>
                <w:p w:rsidR="001B3A41" w:rsidRPr="00AA2271" w:rsidRDefault="001B3A41" w:rsidP="00AA2271">
                  <w:pPr>
                    <w:rPr>
                      <w:sz w:val="20"/>
                    </w:rPr>
                  </w:pPr>
                </w:p>
                <w:p w:rsidR="001B3A41" w:rsidRDefault="001B3A41" w:rsidP="00AA2271">
                  <w:pPr>
                    <w:rPr>
                      <w:sz w:val="20"/>
                    </w:rPr>
                  </w:pPr>
                  <w:r w:rsidRPr="00AA2271">
                    <w:rPr>
                      <w:sz w:val="20"/>
                    </w:rPr>
                    <w:t>Feb 6</w:t>
                  </w:r>
                </w:p>
                <w:p w:rsidR="001B3A41" w:rsidRDefault="001B3A41" w:rsidP="00AA2271">
                  <w:pPr>
                    <w:rPr>
                      <w:sz w:val="20"/>
                    </w:rPr>
                  </w:pPr>
                  <w:r>
                    <w:rPr>
                      <w:sz w:val="20"/>
                    </w:rPr>
                    <w:t>-</w:t>
                  </w:r>
                  <w:r w:rsidRPr="00FC01B4">
                    <w:rPr>
                      <w:sz w:val="20"/>
                    </w:rPr>
                    <w:t>ACT question reading on “fast food nation”</w:t>
                  </w:r>
                </w:p>
                <w:p w:rsidR="001B3A41" w:rsidRPr="00AA2271" w:rsidRDefault="001B3A41" w:rsidP="00AA2271">
                  <w:pPr>
                    <w:rPr>
                      <w:sz w:val="20"/>
                    </w:rPr>
                  </w:pPr>
                  <w:r>
                    <w:rPr>
                      <w:sz w:val="20"/>
                    </w:rPr>
                    <w:t>-America as a World Power (in class w/atlases)</w:t>
                  </w:r>
                </w:p>
                <w:p w:rsidR="001B3A41" w:rsidRDefault="001B3A41" w:rsidP="00AA2271">
                  <w:pPr>
                    <w:rPr>
                      <w:sz w:val="20"/>
                    </w:rPr>
                  </w:pPr>
                  <w:r>
                    <w:rPr>
                      <w:sz w:val="20"/>
                    </w:rPr>
                    <w:t>-HW “Research the Causes” W.S. in class (in groups)</w:t>
                  </w:r>
                </w:p>
                <w:p w:rsidR="001B3A41" w:rsidRPr="00AA2271" w:rsidRDefault="001B3A41" w:rsidP="00AA2271">
                  <w:pPr>
                    <w:rPr>
                      <w:sz w:val="20"/>
                    </w:rPr>
                  </w:pPr>
                </w:p>
                <w:p w:rsidR="001B3A41" w:rsidRDefault="001B3A41" w:rsidP="00AA2271">
                  <w:pPr>
                    <w:rPr>
                      <w:sz w:val="20"/>
                    </w:rPr>
                  </w:pPr>
                  <w:r w:rsidRPr="00AA2271">
                    <w:rPr>
                      <w:sz w:val="20"/>
                    </w:rPr>
                    <w:t>Feb 7</w:t>
                  </w:r>
                </w:p>
                <w:p w:rsidR="001B3A41" w:rsidRDefault="001B3A41" w:rsidP="00AA2271">
                  <w:pPr>
                    <w:rPr>
                      <w:sz w:val="20"/>
                    </w:rPr>
                  </w:pPr>
                  <w:r>
                    <w:rPr>
                      <w:sz w:val="20"/>
                    </w:rPr>
                    <w:t xml:space="preserve">-Pass back work and handout AP exam information </w:t>
                  </w:r>
                </w:p>
                <w:p w:rsidR="001B3A41" w:rsidRDefault="001B3A41" w:rsidP="00DB12DE">
                  <w:pPr>
                    <w:rPr>
                      <w:sz w:val="20"/>
                    </w:rPr>
                  </w:pPr>
                  <w:r w:rsidRPr="00485EE6">
                    <w:rPr>
                      <w:sz w:val="20"/>
                    </w:rPr>
                    <w:t>-Power Point WWI Ch 24 (go up to WWI)</w:t>
                  </w:r>
                  <w:r>
                    <w:rPr>
                      <w:sz w:val="20"/>
                    </w:rPr>
                    <w:t xml:space="preserve"> </w:t>
                  </w:r>
                </w:p>
                <w:p w:rsidR="001B3A41" w:rsidRPr="00AA2271" w:rsidRDefault="001B3A41" w:rsidP="00AA2271">
                  <w:pPr>
                    <w:rPr>
                      <w:sz w:val="20"/>
                    </w:rPr>
                  </w:pPr>
                </w:p>
                <w:p w:rsidR="001B3A41" w:rsidRDefault="001B3A41" w:rsidP="00AA2271">
                  <w:pPr>
                    <w:rPr>
                      <w:sz w:val="20"/>
                    </w:rPr>
                  </w:pPr>
                  <w:r w:rsidRPr="00AA2271">
                    <w:rPr>
                      <w:sz w:val="20"/>
                    </w:rPr>
                    <w:t>Feb 8</w:t>
                  </w:r>
                </w:p>
                <w:p w:rsidR="001B3A41" w:rsidRDefault="001B3A41" w:rsidP="00AA2271">
                  <w:pPr>
                    <w:rPr>
                      <w:sz w:val="20"/>
                    </w:rPr>
                  </w:pPr>
                  <w:r>
                    <w:rPr>
                      <w:sz w:val="20"/>
                    </w:rPr>
                    <w:t xml:space="preserve">-Wilson president video </w:t>
                  </w:r>
                </w:p>
                <w:p w:rsidR="001B3A41" w:rsidRPr="00AA2271" w:rsidRDefault="001B3A41" w:rsidP="00AA2271">
                  <w:pPr>
                    <w:rPr>
                      <w:sz w:val="20"/>
                    </w:rPr>
                  </w:pPr>
                  <w:r w:rsidRPr="00485EE6">
                    <w:rPr>
                      <w:sz w:val="20"/>
                    </w:rPr>
                    <w:t>-Pow</w:t>
                  </w:r>
                  <w:r>
                    <w:rPr>
                      <w:sz w:val="20"/>
                    </w:rPr>
                    <w:t xml:space="preserve">er Point WWI Ch 24 </w:t>
                  </w:r>
                </w:p>
                <w:p w:rsidR="001B3A41" w:rsidRPr="00AA2271" w:rsidRDefault="001B3A41" w:rsidP="00AA2271">
                  <w:pPr>
                    <w:rPr>
                      <w:sz w:val="20"/>
                    </w:rPr>
                  </w:pPr>
                </w:p>
                <w:p w:rsidR="001B3A41" w:rsidRDefault="001B3A41" w:rsidP="00AA2271">
                  <w:pPr>
                    <w:rPr>
                      <w:sz w:val="20"/>
                    </w:rPr>
                  </w:pPr>
                  <w:r w:rsidRPr="00AA2271">
                    <w:rPr>
                      <w:sz w:val="20"/>
                    </w:rPr>
                    <w:t>Feb 11</w:t>
                  </w:r>
                </w:p>
                <w:p w:rsidR="001B3A41" w:rsidRDefault="001B3A41" w:rsidP="00AA2271">
                  <w:pPr>
                    <w:rPr>
                      <w:sz w:val="20"/>
                    </w:rPr>
                  </w:pPr>
                  <w:r>
                    <w:rPr>
                      <w:sz w:val="20"/>
                    </w:rPr>
                    <w:t xml:space="preserve">-Pass back work/Give FRQ prompt </w:t>
                  </w:r>
                </w:p>
                <w:p w:rsidR="001B3A41" w:rsidRDefault="001B3A41" w:rsidP="00AA2271">
                  <w:pPr>
                    <w:rPr>
                      <w:sz w:val="20"/>
                    </w:rPr>
                  </w:pPr>
                  <w:r>
                    <w:rPr>
                      <w:sz w:val="20"/>
                    </w:rPr>
                    <w:t>-“U.S. involvement in WWI” W.S. in groups</w:t>
                  </w:r>
                </w:p>
                <w:p w:rsidR="001B3A41" w:rsidRPr="00AA2271" w:rsidRDefault="001B3A41" w:rsidP="00AA2271">
                  <w:pPr>
                    <w:rPr>
                      <w:sz w:val="20"/>
                    </w:rPr>
                  </w:pPr>
                </w:p>
                <w:p w:rsidR="001B3A41" w:rsidRPr="00AA2271" w:rsidRDefault="001B3A41" w:rsidP="00AA2271">
                  <w:pPr>
                    <w:rPr>
                      <w:sz w:val="20"/>
                    </w:rPr>
                  </w:pPr>
                  <w:r w:rsidRPr="00AA2271">
                    <w:rPr>
                      <w:sz w:val="20"/>
                    </w:rPr>
                    <w:t>Feb 12</w:t>
                  </w:r>
                </w:p>
                <w:p w:rsidR="001B3A41" w:rsidRDefault="001B3A41" w:rsidP="00AA2271">
                  <w:pPr>
                    <w:rPr>
                      <w:sz w:val="20"/>
                    </w:rPr>
                  </w:pPr>
                  <w:r>
                    <w:rPr>
                      <w:sz w:val="20"/>
                    </w:rPr>
                    <w:t xml:space="preserve">-Lit Lab appointment </w:t>
                  </w:r>
                </w:p>
                <w:p w:rsidR="001B3A41" w:rsidRDefault="001B3A41" w:rsidP="00AA2271">
                  <w:pPr>
                    <w:rPr>
                      <w:sz w:val="20"/>
                    </w:rPr>
                  </w:pPr>
                  <w:r>
                    <w:rPr>
                      <w:sz w:val="20"/>
                    </w:rPr>
                    <w:t>-REMIND STUDENTS NOT TO USE HAEN’S EXAMPLE</w:t>
                  </w:r>
                </w:p>
                <w:p w:rsidR="001B3A41" w:rsidRPr="00AA2271" w:rsidRDefault="001B3A41" w:rsidP="00AA2271">
                  <w:pPr>
                    <w:rPr>
                      <w:sz w:val="20"/>
                    </w:rPr>
                  </w:pPr>
                </w:p>
                <w:p w:rsidR="001B3A41" w:rsidRDefault="001B3A41" w:rsidP="00AA2271">
                  <w:pPr>
                    <w:rPr>
                      <w:sz w:val="20"/>
                    </w:rPr>
                  </w:pPr>
                  <w:r w:rsidRPr="00AA2271">
                    <w:rPr>
                      <w:sz w:val="20"/>
                    </w:rPr>
                    <w:t>Feb 13</w:t>
                  </w:r>
                </w:p>
                <w:p w:rsidR="001B3A41" w:rsidRDefault="001B3A41" w:rsidP="00AA2271">
                  <w:pPr>
                    <w:rPr>
                      <w:sz w:val="20"/>
                    </w:rPr>
                  </w:pPr>
                  <w:r w:rsidRPr="00485EE6">
                    <w:rPr>
                      <w:sz w:val="20"/>
                    </w:rPr>
                    <w:t>-Pow</w:t>
                  </w:r>
                  <w:r>
                    <w:rPr>
                      <w:sz w:val="20"/>
                    </w:rPr>
                    <w:t>er Point WWI Ch 24</w:t>
                  </w:r>
                </w:p>
                <w:p w:rsidR="001B3A41" w:rsidRDefault="001B3A41" w:rsidP="00AA2271">
                  <w:pPr>
                    <w:rPr>
                      <w:sz w:val="20"/>
                    </w:rPr>
                  </w:pPr>
                  <w:r>
                    <w:rPr>
                      <w:sz w:val="20"/>
                    </w:rPr>
                    <w:t>-Ch 21/24 Quiz</w:t>
                  </w:r>
                </w:p>
                <w:p w:rsidR="001B3A41" w:rsidRDefault="001B3A41" w:rsidP="00AA2271">
                  <w:pPr>
                    <w:rPr>
                      <w:sz w:val="20"/>
                    </w:rPr>
                  </w:pPr>
                  <w:r>
                    <w:rPr>
                      <w:sz w:val="20"/>
                    </w:rPr>
                    <w:t xml:space="preserve">-HW Cause and Effect W.S. </w:t>
                  </w:r>
                </w:p>
                <w:p w:rsidR="001B3A41" w:rsidRPr="00AA2271" w:rsidRDefault="001B3A41" w:rsidP="00AA2271">
                  <w:pPr>
                    <w:rPr>
                      <w:sz w:val="20"/>
                    </w:rPr>
                  </w:pPr>
                </w:p>
                <w:p w:rsidR="001B3A41" w:rsidRDefault="001B3A41" w:rsidP="00AA2271">
                  <w:pPr>
                    <w:rPr>
                      <w:sz w:val="20"/>
                    </w:rPr>
                  </w:pPr>
                  <w:r w:rsidRPr="00AA2271">
                    <w:rPr>
                      <w:sz w:val="20"/>
                    </w:rPr>
                    <w:t>Feb 14</w:t>
                  </w:r>
                </w:p>
                <w:p w:rsidR="001B3A41" w:rsidRPr="00AA2271" w:rsidRDefault="001B3A41" w:rsidP="00AA2271">
                  <w:pPr>
                    <w:rPr>
                      <w:sz w:val="20"/>
                    </w:rPr>
                  </w:pPr>
                  <w:r>
                    <w:rPr>
                      <w:sz w:val="20"/>
                    </w:rPr>
                    <w:t>-“WWI on the Home Front” W.S.</w:t>
                  </w:r>
                </w:p>
                <w:p w:rsidR="001B3A41" w:rsidRDefault="001B3A41" w:rsidP="00AA2271">
                  <w:pPr>
                    <w:rPr>
                      <w:sz w:val="20"/>
                    </w:rPr>
                  </w:pPr>
                  <w:r>
                    <w:rPr>
                      <w:sz w:val="20"/>
                    </w:rPr>
                    <w:t xml:space="preserve">-Review/Grouping activity </w:t>
                  </w:r>
                </w:p>
                <w:p w:rsidR="001B3A41" w:rsidRPr="00AA2271" w:rsidRDefault="001B3A41" w:rsidP="00AA2271">
                  <w:pPr>
                    <w:rPr>
                      <w:sz w:val="20"/>
                    </w:rPr>
                  </w:pPr>
                </w:p>
                <w:p w:rsidR="001B3A41" w:rsidRDefault="001B3A41" w:rsidP="00AA2271">
                  <w:pPr>
                    <w:rPr>
                      <w:sz w:val="20"/>
                    </w:rPr>
                  </w:pPr>
                  <w:r w:rsidRPr="00AA2271">
                    <w:rPr>
                      <w:sz w:val="20"/>
                    </w:rPr>
                    <w:t>Feb 15</w:t>
                  </w:r>
                </w:p>
                <w:p w:rsidR="001B3A41" w:rsidRPr="00AA2271" w:rsidRDefault="001B3A41" w:rsidP="00AA2271">
                  <w:pPr>
                    <w:rPr>
                      <w:sz w:val="20"/>
                    </w:rPr>
                  </w:pPr>
                  <w:r>
                    <w:rPr>
                      <w:sz w:val="20"/>
                    </w:rPr>
                    <w:t>-Unit 7 Exam MC</w:t>
                  </w:r>
                </w:p>
                <w:p w:rsidR="001B3A41" w:rsidRDefault="001B3A41"/>
              </w:txbxContent>
            </v:textbox>
            <w10:wrap type="tight"/>
          </v:shape>
        </w:pict>
      </w:r>
    </w:p>
    <w:p w:rsidR="009B7453" w:rsidRDefault="004A50BB">
      <w:r>
        <w:rPr>
          <w:noProof/>
        </w:rPr>
        <w:pict>
          <v:shape id="_x0000_s1084" type="#_x0000_t202" style="position:absolute;margin-left:216.35pt;margin-top:-36pt;width:287.65pt;height:702pt;z-index:251683840;mso-wrap-edited:f;mso-position-horizontal:absolute;mso-position-vertical:absolute" wrapcoords="0 0 21600 0 21600 21600 0 21600 0 0" filled="f" strokecolor="black [3213]">
            <v:fill o:detectmouseclick="t"/>
            <v:textbox inset=",7.2pt,,7.2pt">
              <w:txbxContent>
                <w:p w:rsidR="001B3A41" w:rsidRPr="00791F0D" w:rsidRDefault="001B3A41" w:rsidP="00791F0D">
                  <w:pPr>
                    <w:rPr>
                      <w:sz w:val="20"/>
                    </w:rPr>
                  </w:pPr>
                  <w:r w:rsidRPr="00791F0D">
                    <w:rPr>
                      <w:sz w:val="20"/>
                    </w:rPr>
                    <w:t>Feb 18</w:t>
                  </w:r>
                </w:p>
                <w:p w:rsidR="001B3A41" w:rsidRPr="00791F0D" w:rsidRDefault="001B3A41" w:rsidP="00791F0D">
                  <w:pPr>
                    <w:rPr>
                      <w:sz w:val="20"/>
                    </w:rPr>
                  </w:pPr>
                  <w:r w:rsidRPr="00791F0D">
                    <w:rPr>
                      <w:sz w:val="20"/>
                    </w:rPr>
                    <w:t>-OFF PRESIDENTS DAY</w:t>
                  </w:r>
                </w:p>
                <w:p w:rsidR="001B3A41" w:rsidRPr="00791F0D" w:rsidRDefault="001B3A41" w:rsidP="00791F0D">
                  <w:pPr>
                    <w:rPr>
                      <w:sz w:val="20"/>
                    </w:rPr>
                  </w:pPr>
                </w:p>
                <w:p w:rsidR="001B3A41" w:rsidRDefault="001B3A41" w:rsidP="00791F0D">
                  <w:pPr>
                    <w:rPr>
                      <w:sz w:val="20"/>
                    </w:rPr>
                  </w:pPr>
                  <w:r w:rsidRPr="00791F0D">
                    <w:rPr>
                      <w:sz w:val="20"/>
                    </w:rPr>
                    <w:t>Feb 19</w:t>
                  </w:r>
                </w:p>
                <w:p w:rsidR="001B3A41" w:rsidRDefault="001B3A41" w:rsidP="00791F0D">
                  <w:pPr>
                    <w:rPr>
                      <w:sz w:val="20"/>
                    </w:rPr>
                  </w:pPr>
                  <w:r>
                    <w:rPr>
                      <w:sz w:val="20"/>
                    </w:rPr>
                    <w:t>-Go over Unit 7 Exam</w:t>
                  </w:r>
                </w:p>
                <w:p w:rsidR="001B3A41" w:rsidRPr="00791F0D" w:rsidRDefault="001B3A41" w:rsidP="00791F0D">
                  <w:pPr>
                    <w:rPr>
                      <w:sz w:val="20"/>
                    </w:rPr>
                  </w:pPr>
                  <w:r w:rsidRPr="00485EE6">
                    <w:rPr>
                      <w:sz w:val="20"/>
                    </w:rPr>
                    <w:t>-Video from America’s about the 1920’s</w:t>
                  </w:r>
                </w:p>
                <w:p w:rsidR="001B3A41" w:rsidRDefault="001B3A41" w:rsidP="00661C99">
                  <w:pPr>
                    <w:rPr>
                      <w:sz w:val="20"/>
                    </w:rPr>
                  </w:pPr>
                  <w:r w:rsidRPr="00485EE6">
                    <w:rPr>
                      <w:sz w:val="20"/>
                    </w:rPr>
                    <w:t>-Chalk Talk about today’s teenage language</w:t>
                  </w:r>
                </w:p>
                <w:p w:rsidR="001B3A41" w:rsidRDefault="001B3A41" w:rsidP="00661C99">
                  <w:pPr>
                    <w:rPr>
                      <w:sz w:val="20"/>
                    </w:rPr>
                  </w:pPr>
                  <w:r>
                    <w:rPr>
                      <w:sz w:val="20"/>
                    </w:rPr>
                    <w:t>-</w:t>
                  </w:r>
                  <w:r w:rsidRPr="00485EE6">
                    <w:rPr>
                      <w:sz w:val="20"/>
                    </w:rPr>
                    <w:t>Language W.S</w:t>
                  </w:r>
                  <w:r>
                    <w:rPr>
                      <w:sz w:val="20"/>
                    </w:rPr>
                    <w:t>. from packet (grouping)</w:t>
                  </w:r>
                </w:p>
                <w:p w:rsidR="001B3A41" w:rsidRPr="00A03652" w:rsidRDefault="001B3A41" w:rsidP="00661C99">
                  <w:pPr>
                    <w:rPr>
                      <w:sz w:val="20"/>
                    </w:rPr>
                  </w:pPr>
                  <w:r w:rsidRPr="00A03652">
                    <w:rPr>
                      <w:sz w:val="20"/>
                    </w:rPr>
                    <w:t>-</w:t>
                  </w:r>
                  <w:r>
                    <w:rPr>
                      <w:sz w:val="20"/>
                    </w:rPr>
                    <w:t xml:space="preserve">HW </w:t>
                  </w:r>
                  <w:r w:rsidRPr="00A03652">
                    <w:rPr>
                      <w:sz w:val="20"/>
                    </w:rPr>
                    <w:t>Discuss the HW “Researching the 20’s”</w:t>
                  </w:r>
                </w:p>
                <w:p w:rsidR="001B3A41" w:rsidRPr="00791F0D" w:rsidRDefault="001B3A41" w:rsidP="00791F0D">
                  <w:pPr>
                    <w:rPr>
                      <w:sz w:val="20"/>
                    </w:rPr>
                  </w:pPr>
                </w:p>
                <w:p w:rsidR="001B3A41" w:rsidRDefault="001B3A41" w:rsidP="00791F0D">
                  <w:pPr>
                    <w:rPr>
                      <w:sz w:val="20"/>
                    </w:rPr>
                  </w:pPr>
                  <w:r w:rsidRPr="00791F0D">
                    <w:rPr>
                      <w:sz w:val="20"/>
                    </w:rPr>
                    <w:t>Feb 20</w:t>
                  </w:r>
                </w:p>
                <w:p w:rsidR="001B3A41" w:rsidRPr="00A03652" w:rsidRDefault="001B3A41" w:rsidP="00EF058F">
                  <w:pPr>
                    <w:rPr>
                      <w:sz w:val="20"/>
                    </w:rPr>
                  </w:pPr>
                  <w:r w:rsidRPr="00A03652">
                    <w:rPr>
                      <w:sz w:val="20"/>
                    </w:rPr>
                    <w:t>-Go over HW “Researching the 20’s</w:t>
                  </w:r>
                  <w:r>
                    <w:rPr>
                      <w:sz w:val="20"/>
                    </w:rPr>
                    <w:t>”</w:t>
                  </w:r>
                  <w:r w:rsidRPr="00A03652">
                    <w:rPr>
                      <w:sz w:val="20"/>
                    </w:rPr>
                    <w:t xml:space="preserve"> in groups</w:t>
                  </w:r>
                </w:p>
                <w:p w:rsidR="001B3A41" w:rsidRPr="00A03652" w:rsidRDefault="001B3A41" w:rsidP="00EF058F">
                  <w:pPr>
                    <w:rPr>
                      <w:sz w:val="20"/>
                    </w:rPr>
                  </w:pPr>
                  <w:r>
                    <w:rPr>
                      <w:sz w:val="20"/>
                    </w:rPr>
                    <w:t>-Power Point on Ch 25 (first 2</w:t>
                  </w:r>
                  <w:r w:rsidRPr="00A03652">
                    <w:rPr>
                      <w:sz w:val="20"/>
                    </w:rPr>
                    <w:t xml:space="preserve"> slides)</w:t>
                  </w:r>
                </w:p>
                <w:p w:rsidR="001B3A41" w:rsidRDefault="001B3A41" w:rsidP="00791F0D">
                  <w:pPr>
                    <w:rPr>
                      <w:sz w:val="20"/>
                    </w:rPr>
                  </w:pPr>
                  <w:r w:rsidRPr="00A03652">
                    <w:rPr>
                      <w:sz w:val="20"/>
                    </w:rPr>
                    <w:t xml:space="preserve">-HW Immigration debate W.S. </w:t>
                  </w:r>
                </w:p>
                <w:p w:rsidR="001B3A41" w:rsidRPr="00791F0D" w:rsidRDefault="001B3A41" w:rsidP="00791F0D">
                  <w:pPr>
                    <w:rPr>
                      <w:sz w:val="20"/>
                    </w:rPr>
                  </w:pPr>
                </w:p>
                <w:p w:rsidR="001B3A41" w:rsidRPr="00791F0D" w:rsidRDefault="001B3A41" w:rsidP="00791F0D">
                  <w:pPr>
                    <w:rPr>
                      <w:sz w:val="20"/>
                    </w:rPr>
                  </w:pPr>
                  <w:r w:rsidRPr="00791F0D">
                    <w:rPr>
                      <w:sz w:val="20"/>
                    </w:rPr>
                    <w:t>Feb 21</w:t>
                  </w:r>
                </w:p>
                <w:p w:rsidR="001B3A41" w:rsidRDefault="001B3A41" w:rsidP="00EF058F">
                  <w:pPr>
                    <w:rPr>
                      <w:sz w:val="20"/>
                    </w:rPr>
                  </w:pPr>
                  <w:r w:rsidRPr="00A03652">
                    <w:rPr>
                      <w:sz w:val="20"/>
                    </w:rPr>
                    <w:t>-2</w:t>
                  </w:r>
                  <w:r>
                    <w:rPr>
                      <w:sz w:val="20"/>
                    </w:rPr>
                    <w:t>0’s video with Charlie Chaplin (what themes are they making fun/satirical of)</w:t>
                  </w:r>
                </w:p>
                <w:p w:rsidR="001B3A41" w:rsidRPr="00A03652" w:rsidRDefault="001B3A41" w:rsidP="00EF058F">
                  <w:pPr>
                    <w:rPr>
                      <w:sz w:val="20"/>
                    </w:rPr>
                  </w:pPr>
                  <w:r>
                    <w:rPr>
                      <w:sz w:val="20"/>
                    </w:rPr>
                    <w:t>-Power Point Ch 25 (next 4</w:t>
                  </w:r>
                  <w:r w:rsidRPr="00A03652">
                    <w:rPr>
                      <w:sz w:val="20"/>
                    </w:rPr>
                    <w:t xml:space="preserve"> slides)</w:t>
                  </w:r>
                </w:p>
                <w:p w:rsidR="001B3A41" w:rsidRPr="00A03652" w:rsidRDefault="001B3A41" w:rsidP="00EF058F">
                  <w:pPr>
                    <w:rPr>
                      <w:sz w:val="20"/>
                    </w:rPr>
                  </w:pPr>
                  <w:r>
                    <w:rPr>
                      <w:sz w:val="20"/>
                    </w:rPr>
                    <w:t>-HW Literature of</w:t>
                  </w:r>
                  <w:r w:rsidRPr="00A03652">
                    <w:rPr>
                      <w:sz w:val="20"/>
                    </w:rPr>
                    <w:t xml:space="preserve"> the 20’s W.S.</w:t>
                  </w:r>
                </w:p>
                <w:p w:rsidR="001B3A41" w:rsidRPr="00791F0D" w:rsidRDefault="001B3A41" w:rsidP="00791F0D">
                  <w:pPr>
                    <w:rPr>
                      <w:sz w:val="20"/>
                    </w:rPr>
                  </w:pPr>
                </w:p>
                <w:p w:rsidR="001B3A41" w:rsidRPr="00791F0D" w:rsidRDefault="001B3A41" w:rsidP="00791F0D">
                  <w:pPr>
                    <w:rPr>
                      <w:sz w:val="20"/>
                    </w:rPr>
                  </w:pPr>
                  <w:r w:rsidRPr="00791F0D">
                    <w:rPr>
                      <w:sz w:val="20"/>
                    </w:rPr>
                    <w:t>Feb 22</w:t>
                  </w:r>
                </w:p>
                <w:p w:rsidR="001B3A41" w:rsidRDefault="001B3A41" w:rsidP="00EF058F">
                  <w:pPr>
                    <w:rPr>
                      <w:sz w:val="20"/>
                    </w:rPr>
                  </w:pPr>
                  <w:r>
                    <w:rPr>
                      <w:sz w:val="20"/>
                    </w:rPr>
                    <w:t>-Discuss HW on board (What are the themes from your authors/on board)</w:t>
                  </w:r>
                </w:p>
                <w:p w:rsidR="001B3A41" w:rsidRPr="00A03652" w:rsidRDefault="001B3A41" w:rsidP="00EF058F">
                  <w:pPr>
                    <w:rPr>
                      <w:sz w:val="20"/>
                    </w:rPr>
                  </w:pPr>
                  <w:r>
                    <w:rPr>
                      <w:sz w:val="20"/>
                    </w:rPr>
                    <w:t>-Finish Power Point Ch 25 (last 2 slides)</w:t>
                  </w:r>
                </w:p>
                <w:p w:rsidR="001B3A41" w:rsidRPr="00485EE6" w:rsidRDefault="001B3A41" w:rsidP="00EF058F">
                  <w:pPr>
                    <w:rPr>
                      <w:sz w:val="20"/>
                    </w:rPr>
                  </w:pPr>
                  <w:r w:rsidRPr="00A03652">
                    <w:rPr>
                      <w:sz w:val="20"/>
                    </w:rPr>
                    <w:t>-President</w:t>
                  </w:r>
                  <w:r>
                    <w:rPr>
                      <w:sz w:val="20"/>
                    </w:rPr>
                    <w:t xml:space="preserve"> Video on Harding and Coolidge </w:t>
                  </w:r>
                </w:p>
                <w:p w:rsidR="001B3A41" w:rsidRDefault="001B3A41" w:rsidP="00791F0D">
                  <w:pPr>
                    <w:rPr>
                      <w:sz w:val="20"/>
                    </w:rPr>
                  </w:pPr>
                  <w:r>
                    <w:rPr>
                      <w:sz w:val="20"/>
                    </w:rPr>
                    <w:t>-P.C. on Crime and Prohibition</w:t>
                  </w:r>
                </w:p>
                <w:p w:rsidR="001B3A41" w:rsidRPr="00791F0D" w:rsidRDefault="001B3A41" w:rsidP="00791F0D">
                  <w:pPr>
                    <w:rPr>
                      <w:sz w:val="20"/>
                    </w:rPr>
                  </w:pPr>
                </w:p>
                <w:p w:rsidR="001B3A41" w:rsidRPr="00791F0D" w:rsidRDefault="001B3A41" w:rsidP="00791F0D">
                  <w:pPr>
                    <w:rPr>
                      <w:sz w:val="20"/>
                    </w:rPr>
                  </w:pPr>
                  <w:r w:rsidRPr="00791F0D">
                    <w:rPr>
                      <w:sz w:val="20"/>
                    </w:rPr>
                    <w:t>Feb 25</w:t>
                  </w:r>
                </w:p>
                <w:p w:rsidR="001B3A41" w:rsidRDefault="001B3A41" w:rsidP="00791F0D">
                  <w:pPr>
                    <w:rPr>
                      <w:sz w:val="20"/>
                    </w:rPr>
                  </w:pPr>
                  <w:r>
                    <w:rPr>
                      <w:sz w:val="20"/>
                    </w:rPr>
                    <w:t>-Ch 25 Quiz</w:t>
                  </w:r>
                </w:p>
                <w:p w:rsidR="001B3A41" w:rsidRDefault="001B3A41" w:rsidP="00791F0D">
                  <w:pPr>
                    <w:rPr>
                      <w:sz w:val="20"/>
                    </w:rPr>
                  </w:pPr>
                  <w:r>
                    <w:rPr>
                      <w:sz w:val="20"/>
                    </w:rPr>
                    <w:t xml:space="preserve">-Go over Ch 25 Quiz </w:t>
                  </w:r>
                </w:p>
                <w:p w:rsidR="001B3A41" w:rsidRPr="00A03652" w:rsidRDefault="001B3A41" w:rsidP="005C41A9">
                  <w:pPr>
                    <w:rPr>
                      <w:sz w:val="20"/>
                    </w:rPr>
                  </w:pPr>
                  <w:r>
                    <w:rPr>
                      <w:sz w:val="20"/>
                    </w:rPr>
                    <w:t>-Power Point on Ch 26 (Slides 1-8</w:t>
                  </w:r>
                  <w:r w:rsidRPr="00A03652">
                    <w:rPr>
                      <w:sz w:val="20"/>
                    </w:rPr>
                    <w:t>)</w:t>
                  </w:r>
                </w:p>
                <w:p w:rsidR="001B3A41" w:rsidRPr="00791F0D" w:rsidRDefault="001B3A41" w:rsidP="00791F0D">
                  <w:pPr>
                    <w:rPr>
                      <w:sz w:val="20"/>
                    </w:rPr>
                  </w:pPr>
                </w:p>
                <w:p w:rsidR="001B3A41" w:rsidRDefault="001B3A41" w:rsidP="00791F0D">
                  <w:pPr>
                    <w:rPr>
                      <w:sz w:val="20"/>
                    </w:rPr>
                  </w:pPr>
                  <w:r w:rsidRPr="00791F0D">
                    <w:rPr>
                      <w:sz w:val="20"/>
                    </w:rPr>
                    <w:t>Feb 26</w:t>
                  </w:r>
                </w:p>
                <w:p w:rsidR="001B3A41" w:rsidRDefault="001B3A41" w:rsidP="00791F0D">
                  <w:pPr>
                    <w:rPr>
                      <w:sz w:val="20"/>
                    </w:rPr>
                  </w:pPr>
                  <w:r>
                    <w:rPr>
                      <w:sz w:val="20"/>
                    </w:rPr>
                    <w:t>-Power Point on slides 9-11</w:t>
                  </w:r>
                </w:p>
                <w:p w:rsidR="001B3A41" w:rsidRDefault="001B3A41" w:rsidP="00791F0D">
                  <w:pPr>
                    <w:rPr>
                      <w:sz w:val="20"/>
                    </w:rPr>
                  </w:pPr>
                  <w:r>
                    <w:rPr>
                      <w:sz w:val="20"/>
                    </w:rPr>
                    <w:t>-American Anthem video on stock market</w:t>
                  </w:r>
                </w:p>
                <w:p w:rsidR="001B3A41" w:rsidRPr="00A03652" w:rsidRDefault="001B3A41" w:rsidP="0009699E">
                  <w:pPr>
                    <w:rPr>
                      <w:sz w:val="20"/>
                    </w:rPr>
                  </w:pPr>
                  <w:r w:rsidRPr="00A03652">
                    <w:rPr>
                      <w:sz w:val="20"/>
                    </w:rPr>
                    <w:t>-Hoover president video</w:t>
                  </w:r>
                </w:p>
                <w:p w:rsidR="001B3A41" w:rsidRDefault="001B3A41" w:rsidP="0009699E">
                  <w:pPr>
                    <w:rPr>
                      <w:sz w:val="20"/>
                    </w:rPr>
                  </w:pPr>
                  <w:r w:rsidRPr="00A03652">
                    <w:rPr>
                      <w:sz w:val="20"/>
                    </w:rPr>
                    <w:t>-HW on Great Depression debate W.S.</w:t>
                  </w:r>
                  <w:r>
                    <w:rPr>
                      <w:sz w:val="20"/>
                    </w:rPr>
                    <w:t xml:space="preserve"> (t-chart/give 10 minutes in class)</w:t>
                  </w:r>
                </w:p>
                <w:p w:rsidR="001B3A41" w:rsidRPr="00791F0D" w:rsidRDefault="001B3A41" w:rsidP="00791F0D">
                  <w:pPr>
                    <w:rPr>
                      <w:sz w:val="20"/>
                    </w:rPr>
                  </w:pPr>
                </w:p>
                <w:p w:rsidR="001B3A41" w:rsidRDefault="001B3A41" w:rsidP="00791F0D">
                  <w:pPr>
                    <w:rPr>
                      <w:sz w:val="20"/>
                    </w:rPr>
                  </w:pPr>
                  <w:r w:rsidRPr="00791F0D">
                    <w:rPr>
                      <w:sz w:val="20"/>
                    </w:rPr>
                    <w:t xml:space="preserve">Feb 27 </w:t>
                  </w:r>
                </w:p>
                <w:p w:rsidR="001B3A41" w:rsidRDefault="001B3A41" w:rsidP="00791F0D">
                  <w:pPr>
                    <w:rPr>
                      <w:sz w:val="20"/>
                    </w:rPr>
                  </w:pPr>
                  <w:r w:rsidRPr="00A03652">
                    <w:rPr>
                      <w:sz w:val="20"/>
                    </w:rPr>
                    <w:t>-P.C. on Great Depression</w:t>
                  </w:r>
                  <w:r>
                    <w:rPr>
                      <w:sz w:val="20"/>
                    </w:rPr>
                    <w:t xml:space="preserve"> </w:t>
                  </w:r>
                </w:p>
                <w:p w:rsidR="001B3A41" w:rsidRDefault="001B3A41" w:rsidP="0009699E">
                  <w:pPr>
                    <w:rPr>
                      <w:sz w:val="20"/>
                    </w:rPr>
                  </w:pPr>
                  <w:r>
                    <w:rPr>
                      <w:sz w:val="20"/>
                    </w:rPr>
                    <w:t>-Great Depression rankings (with partner)</w:t>
                  </w:r>
                </w:p>
                <w:p w:rsidR="001B3A41" w:rsidRPr="00791F0D" w:rsidRDefault="001B3A41" w:rsidP="00791F0D">
                  <w:pPr>
                    <w:rPr>
                      <w:sz w:val="20"/>
                    </w:rPr>
                  </w:pPr>
                  <w:r>
                    <w:rPr>
                      <w:sz w:val="20"/>
                    </w:rPr>
                    <w:t>-Power Point on Ch 26 (Slides 8-16)</w:t>
                  </w:r>
                </w:p>
                <w:p w:rsidR="001B3A41" w:rsidRPr="00791F0D" w:rsidRDefault="001B3A41" w:rsidP="00791F0D">
                  <w:pPr>
                    <w:rPr>
                      <w:sz w:val="20"/>
                    </w:rPr>
                  </w:pPr>
                </w:p>
                <w:p w:rsidR="001B3A41" w:rsidRPr="00791F0D" w:rsidRDefault="001B3A41" w:rsidP="00791F0D">
                  <w:pPr>
                    <w:rPr>
                      <w:sz w:val="20"/>
                    </w:rPr>
                  </w:pPr>
                  <w:r w:rsidRPr="00791F0D">
                    <w:rPr>
                      <w:sz w:val="20"/>
                    </w:rPr>
                    <w:t>Feb 28</w:t>
                  </w:r>
                </w:p>
                <w:p w:rsidR="001B3A41" w:rsidRPr="00075544" w:rsidRDefault="001B3A41" w:rsidP="00573C18">
                  <w:pPr>
                    <w:rPr>
                      <w:sz w:val="20"/>
                    </w:rPr>
                  </w:pPr>
                  <w:r>
                    <w:rPr>
                      <w:sz w:val="20"/>
                    </w:rPr>
                    <w:t>-Introduce New Deal Project</w:t>
                  </w:r>
                </w:p>
                <w:p w:rsidR="001B3A41" w:rsidRDefault="001B3A41" w:rsidP="00573C18">
                  <w:pPr>
                    <w:rPr>
                      <w:sz w:val="20"/>
                    </w:rPr>
                  </w:pPr>
                  <w:r>
                    <w:rPr>
                      <w:sz w:val="20"/>
                    </w:rPr>
                    <w:t>-New Deal Project</w:t>
                  </w:r>
                </w:p>
                <w:p w:rsidR="001B3A41" w:rsidRPr="00791F0D" w:rsidRDefault="001B3A41" w:rsidP="00791F0D">
                  <w:pPr>
                    <w:rPr>
                      <w:sz w:val="20"/>
                    </w:rPr>
                  </w:pPr>
                </w:p>
                <w:p w:rsidR="001B3A41" w:rsidRDefault="001B3A41" w:rsidP="00791F0D">
                  <w:pPr>
                    <w:rPr>
                      <w:sz w:val="20"/>
                    </w:rPr>
                  </w:pPr>
                  <w:r w:rsidRPr="00791F0D">
                    <w:rPr>
                      <w:sz w:val="20"/>
                    </w:rPr>
                    <w:t>March 1</w:t>
                  </w:r>
                </w:p>
                <w:p w:rsidR="001B3A41" w:rsidRPr="00A03652" w:rsidRDefault="001B3A41" w:rsidP="00272DB4">
                  <w:pPr>
                    <w:rPr>
                      <w:sz w:val="20"/>
                    </w:rPr>
                  </w:pPr>
                  <w:r w:rsidRPr="00A03652">
                    <w:rPr>
                      <w:sz w:val="20"/>
                    </w:rPr>
                    <w:t>-New Deal Project</w:t>
                  </w:r>
                </w:p>
                <w:p w:rsidR="001B3A41" w:rsidRDefault="001B3A41" w:rsidP="00CC5C9B">
                  <w:pPr>
                    <w:rPr>
                      <w:sz w:val="20"/>
                    </w:rPr>
                  </w:pPr>
                </w:p>
                <w:p w:rsidR="001B3A41" w:rsidRDefault="001B3A41"/>
              </w:txbxContent>
            </v:textbox>
            <w10:wrap type="tight"/>
          </v:shape>
        </w:pict>
      </w:r>
      <w:r>
        <w:rPr>
          <w:noProof/>
        </w:rPr>
        <w:pict>
          <v:shape id="_x0000_s1083" type="#_x0000_t202" style="position:absolute;margin-left:-1in;margin-top:-36pt;width:287.6pt;height:701.6pt;z-index:251682816;mso-wrap-edited:f;mso-position-horizontal:absolute;mso-position-vertical:absolute" wrapcoords="0 0 21600 0 21600 21600 0 21600 0 0" filled="f" strokecolor="black [3213]">
            <v:fill o:detectmouseclick="t"/>
            <v:textbox inset=",7.2pt,,7.2pt">
              <w:txbxContent>
                <w:p w:rsidR="001B3A41" w:rsidRPr="00791F0D" w:rsidRDefault="001B3A41">
                  <w:pPr>
                    <w:rPr>
                      <w:sz w:val="20"/>
                    </w:rPr>
                  </w:pPr>
                  <w:r w:rsidRPr="00791F0D">
                    <w:rPr>
                      <w:sz w:val="20"/>
                    </w:rPr>
                    <w:t>Feb 18</w:t>
                  </w:r>
                </w:p>
                <w:p w:rsidR="001B3A41" w:rsidRPr="00791F0D" w:rsidRDefault="001B3A41">
                  <w:pPr>
                    <w:rPr>
                      <w:sz w:val="20"/>
                    </w:rPr>
                  </w:pPr>
                  <w:r w:rsidRPr="00791F0D">
                    <w:rPr>
                      <w:sz w:val="20"/>
                    </w:rPr>
                    <w:t>-OFF PRESIDENTS DAY</w:t>
                  </w:r>
                </w:p>
                <w:p w:rsidR="001B3A41" w:rsidRPr="00791F0D" w:rsidRDefault="001B3A41">
                  <w:pPr>
                    <w:rPr>
                      <w:sz w:val="20"/>
                    </w:rPr>
                  </w:pPr>
                </w:p>
                <w:p w:rsidR="001B3A41" w:rsidRPr="00791F0D" w:rsidRDefault="001B3A41">
                  <w:pPr>
                    <w:rPr>
                      <w:sz w:val="20"/>
                    </w:rPr>
                  </w:pPr>
                  <w:r w:rsidRPr="00791F0D">
                    <w:rPr>
                      <w:sz w:val="20"/>
                    </w:rPr>
                    <w:t>Feb 19</w:t>
                  </w:r>
                </w:p>
                <w:p w:rsidR="001B3A41" w:rsidRDefault="001B3A41" w:rsidP="00791F0D">
                  <w:pPr>
                    <w:rPr>
                      <w:sz w:val="20"/>
                    </w:rPr>
                  </w:pPr>
                  <w:r>
                    <w:rPr>
                      <w:sz w:val="20"/>
                    </w:rPr>
                    <w:t>-HW Child Labor in the coal mines</w:t>
                  </w:r>
                </w:p>
                <w:p w:rsidR="001B3A41" w:rsidRDefault="001B3A41" w:rsidP="00791F0D">
                  <w:pPr>
                    <w:rPr>
                      <w:sz w:val="20"/>
                    </w:rPr>
                  </w:pPr>
                  <w:r>
                    <w:rPr>
                      <w:sz w:val="20"/>
                    </w:rPr>
                    <w:t xml:space="preserve">-Video from the America’s (A child on Strike) </w:t>
                  </w:r>
                </w:p>
                <w:p w:rsidR="001B3A41" w:rsidRDefault="001B3A41" w:rsidP="00791F0D">
                  <w:pPr>
                    <w:rPr>
                      <w:sz w:val="20"/>
                    </w:rPr>
                  </w:pPr>
                  <w:r>
                    <w:rPr>
                      <w:sz w:val="20"/>
                    </w:rPr>
                    <w:t>-Power Point Ch 17 Sec 1</w:t>
                  </w:r>
                </w:p>
                <w:p w:rsidR="001B3A41" w:rsidRDefault="001B3A41">
                  <w:pPr>
                    <w:rPr>
                      <w:sz w:val="20"/>
                    </w:rPr>
                  </w:pPr>
                  <w:r>
                    <w:rPr>
                      <w:sz w:val="20"/>
                    </w:rPr>
                    <w:t>-HW Ch 17 Sec 2</w:t>
                  </w:r>
                </w:p>
                <w:p w:rsidR="001B3A41" w:rsidRPr="00791F0D" w:rsidRDefault="001B3A41">
                  <w:pPr>
                    <w:rPr>
                      <w:sz w:val="20"/>
                    </w:rPr>
                  </w:pPr>
                </w:p>
                <w:p w:rsidR="001B3A41" w:rsidRPr="00791F0D" w:rsidRDefault="001B3A41">
                  <w:pPr>
                    <w:rPr>
                      <w:sz w:val="20"/>
                    </w:rPr>
                  </w:pPr>
                  <w:r w:rsidRPr="00791F0D">
                    <w:rPr>
                      <w:sz w:val="20"/>
                    </w:rPr>
                    <w:t>Feb 20</w:t>
                  </w:r>
                </w:p>
                <w:p w:rsidR="001B3A41" w:rsidRDefault="001B3A41">
                  <w:pPr>
                    <w:rPr>
                      <w:sz w:val="20"/>
                    </w:rPr>
                  </w:pPr>
                  <w:r>
                    <w:rPr>
                      <w:sz w:val="20"/>
                    </w:rPr>
                    <w:t>-Round table breakfast in community room</w:t>
                  </w:r>
                </w:p>
                <w:p w:rsidR="001B3A41" w:rsidRPr="00791F0D" w:rsidRDefault="001B3A41">
                  <w:pPr>
                    <w:rPr>
                      <w:sz w:val="20"/>
                    </w:rPr>
                  </w:pPr>
                </w:p>
                <w:p w:rsidR="001B3A41" w:rsidRDefault="001B3A41">
                  <w:pPr>
                    <w:rPr>
                      <w:sz w:val="20"/>
                    </w:rPr>
                  </w:pPr>
                  <w:r w:rsidRPr="00791F0D">
                    <w:rPr>
                      <w:sz w:val="20"/>
                    </w:rPr>
                    <w:t>Feb 21</w:t>
                  </w:r>
                </w:p>
                <w:p w:rsidR="001B3A41" w:rsidRDefault="001B3A41">
                  <w:pPr>
                    <w:rPr>
                      <w:sz w:val="20"/>
                    </w:rPr>
                  </w:pPr>
                  <w:r w:rsidRPr="00525FD7">
                    <w:rPr>
                      <w:sz w:val="20"/>
                    </w:rPr>
                    <w:t>-P.C.</w:t>
                  </w:r>
                  <w:r>
                    <w:rPr>
                      <w:sz w:val="20"/>
                    </w:rPr>
                    <w:t xml:space="preserve"> “Women Campaign for Suffrage” (what do you see? w/person around them)</w:t>
                  </w:r>
                </w:p>
                <w:p w:rsidR="001B3A41" w:rsidRDefault="001B3A41" w:rsidP="00E14AE9">
                  <w:pPr>
                    <w:rPr>
                      <w:sz w:val="20"/>
                    </w:rPr>
                  </w:pPr>
                  <w:r>
                    <w:rPr>
                      <w:sz w:val="20"/>
                    </w:rPr>
                    <w:t>-Ch 17 Sec 3-5 (T.R.)</w:t>
                  </w:r>
                </w:p>
                <w:p w:rsidR="001B3A41" w:rsidRDefault="001B3A41" w:rsidP="00E14AE9">
                  <w:pPr>
                    <w:rPr>
                      <w:sz w:val="20"/>
                    </w:rPr>
                  </w:pPr>
                  <w:r>
                    <w:rPr>
                      <w:sz w:val="20"/>
                    </w:rPr>
                    <w:t xml:space="preserve">-President video McKinley </w:t>
                  </w:r>
                </w:p>
                <w:p w:rsidR="001B3A41" w:rsidRPr="00791F0D" w:rsidRDefault="001B3A41">
                  <w:pPr>
                    <w:rPr>
                      <w:sz w:val="20"/>
                    </w:rPr>
                  </w:pPr>
                </w:p>
                <w:p w:rsidR="001B3A41" w:rsidRPr="00791F0D" w:rsidRDefault="001B3A41">
                  <w:pPr>
                    <w:rPr>
                      <w:sz w:val="20"/>
                    </w:rPr>
                  </w:pPr>
                  <w:r w:rsidRPr="00791F0D">
                    <w:rPr>
                      <w:sz w:val="20"/>
                    </w:rPr>
                    <w:t>Feb 22</w:t>
                  </w:r>
                </w:p>
                <w:p w:rsidR="001B3A41" w:rsidRDefault="001B3A41" w:rsidP="00436BED">
                  <w:pPr>
                    <w:rPr>
                      <w:sz w:val="20"/>
                    </w:rPr>
                  </w:pPr>
                  <w:r>
                    <w:rPr>
                      <w:sz w:val="20"/>
                    </w:rPr>
                    <w:t>-Ch 17 Sec 3-5 (T.R. and Taft)</w:t>
                  </w:r>
                </w:p>
                <w:p w:rsidR="001B3A41" w:rsidRDefault="001B3A41" w:rsidP="00436BED">
                  <w:pPr>
                    <w:rPr>
                      <w:sz w:val="20"/>
                    </w:rPr>
                  </w:pPr>
                  <w:r>
                    <w:rPr>
                      <w:sz w:val="20"/>
                    </w:rPr>
                    <w:t>-President video T.R. and Taft</w:t>
                  </w:r>
                </w:p>
                <w:p w:rsidR="001B3A41" w:rsidRPr="00791F0D" w:rsidRDefault="001B3A41">
                  <w:pPr>
                    <w:rPr>
                      <w:sz w:val="20"/>
                    </w:rPr>
                  </w:pPr>
                </w:p>
                <w:p w:rsidR="001B3A41" w:rsidRDefault="001B3A41">
                  <w:pPr>
                    <w:rPr>
                      <w:sz w:val="20"/>
                    </w:rPr>
                  </w:pPr>
                  <w:r w:rsidRPr="00791F0D">
                    <w:rPr>
                      <w:sz w:val="20"/>
                    </w:rPr>
                    <w:t>Feb 25</w:t>
                  </w:r>
                </w:p>
                <w:p w:rsidR="001B3A41" w:rsidRDefault="001B3A41" w:rsidP="00436BED">
                  <w:pPr>
                    <w:rPr>
                      <w:sz w:val="20"/>
                    </w:rPr>
                  </w:pPr>
                  <w:r>
                    <w:rPr>
                      <w:sz w:val="20"/>
                    </w:rPr>
                    <w:t xml:space="preserve">-Ch 17 Sec 3-5 (Wilson) </w:t>
                  </w:r>
                </w:p>
                <w:p w:rsidR="001B3A41" w:rsidRPr="00791F0D" w:rsidRDefault="001B3A41">
                  <w:pPr>
                    <w:rPr>
                      <w:sz w:val="20"/>
                    </w:rPr>
                  </w:pPr>
                  <w:r>
                    <w:rPr>
                      <w:sz w:val="20"/>
                    </w:rPr>
                    <w:t>-Socialist W.S. (in class)</w:t>
                  </w:r>
                </w:p>
                <w:p w:rsidR="001B3A41" w:rsidRPr="00791F0D" w:rsidRDefault="001B3A41">
                  <w:pPr>
                    <w:rPr>
                      <w:sz w:val="20"/>
                    </w:rPr>
                  </w:pPr>
                </w:p>
                <w:p w:rsidR="001B3A41" w:rsidRDefault="001B3A41">
                  <w:pPr>
                    <w:rPr>
                      <w:sz w:val="20"/>
                    </w:rPr>
                  </w:pPr>
                  <w:r w:rsidRPr="00791F0D">
                    <w:rPr>
                      <w:sz w:val="20"/>
                    </w:rPr>
                    <w:t>Feb 26</w:t>
                  </w:r>
                </w:p>
                <w:p w:rsidR="001B3A41" w:rsidRDefault="001B3A41" w:rsidP="0015109B">
                  <w:pPr>
                    <w:rPr>
                      <w:sz w:val="20"/>
                    </w:rPr>
                  </w:pPr>
                  <w:r>
                    <w:rPr>
                      <w:sz w:val="20"/>
                    </w:rPr>
                    <w:t>-Ch 18 Quiz</w:t>
                  </w:r>
                </w:p>
                <w:p w:rsidR="001B3A41" w:rsidRDefault="001B3A41">
                  <w:pPr>
                    <w:rPr>
                      <w:sz w:val="20"/>
                    </w:rPr>
                  </w:pPr>
                  <w:r>
                    <w:rPr>
                      <w:sz w:val="20"/>
                    </w:rPr>
                    <w:t>-Go over quiz</w:t>
                  </w:r>
                </w:p>
                <w:p w:rsidR="001B3A41" w:rsidRPr="00791F0D" w:rsidRDefault="001B3A41">
                  <w:pPr>
                    <w:rPr>
                      <w:sz w:val="20"/>
                    </w:rPr>
                  </w:pPr>
                  <w:r w:rsidRPr="008867CC">
                    <w:rPr>
                      <w:sz w:val="20"/>
                    </w:rPr>
                    <w:t>-Reading “On the Race for Empire” w/ pro and a</w:t>
                  </w:r>
                  <w:r>
                    <w:rPr>
                      <w:sz w:val="20"/>
                    </w:rPr>
                    <w:t>nti imperialism W.S. (In class</w:t>
                  </w:r>
                  <w:r w:rsidRPr="008867CC">
                    <w:rPr>
                      <w:sz w:val="20"/>
                    </w:rPr>
                    <w:t>)</w:t>
                  </w:r>
                </w:p>
                <w:p w:rsidR="001B3A41" w:rsidRPr="008867CC" w:rsidRDefault="001B3A41" w:rsidP="00B263DF">
                  <w:pPr>
                    <w:rPr>
                      <w:sz w:val="20"/>
                    </w:rPr>
                  </w:pPr>
                  <w:r w:rsidRPr="008867CC">
                    <w:rPr>
                      <w:sz w:val="20"/>
                    </w:rPr>
                    <w:t>-Power Poin</w:t>
                  </w:r>
                  <w:r>
                    <w:rPr>
                      <w:sz w:val="20"/>
                    </w:rPr>
                    <w:t xml:space="preserve">t on first page of Imperialism </w:t>
                  </w:r>
                </w:p>
                <w:p w:rsidR="001B3A41" w:rsidRPr="008867CC" w:rsidRDefault="001B3A41" w:rsidP="00B263DF">
                  <w:pPr>
                    <w:rPr>
                      <w:sz w:val="20"/>
                    </w:rPr>
                  </w:pPr>
                  <w:r>
                    <w:rPr>
                      <w:sz w:val="20"/>
                    </w:rPr>
                    <w:t>-HW Bottom part of Ch 18 Sec 1 S.G.</w:t>
                  </w:r>
                </w:p>
                <w:p w:rsidR="001B3A41" w:rsidRPr="00791F0D" w:rsidRDefault="001B3A41">
                  <w:pPr>
                    <w:rPr>
                      <w:sz w:val="20"/>
                    </w:rPr>
                  </w:pPr>
                </w:p>
                <w:p w:rsidR="001B3A41" w:rsidRPr="00791F0D" w:rsidRDefault="001B3A41">
                  <w:pPr>
                    <w:rPr>
                      <w:sz w:val="20"/>
                    </w:rPr>
                  </w:pPr>
                  <w:r w:rsidRPr="00791F0D">
                    <w:rPr>
                      <w:sz w:val="20"/>
                    </w:rPr>
                    <w:t xml:space="preserve">Feb 27 </w:t>
                  </w:r>
                </w:p>
                <w:p w:rsidR="001B3A41" w:rsidRDefault="001B3A41" w:rsidP="00C73F32">
                  <w:pPr>
                    <w:rPr>
                      <w:sz w:val="20"/>
                    </w:rPr>
                  </w:pPr>
                  <w:r>
                    <w:rPr>
                      <w:sz w:val="20"/>
                    </w:rPr>
                    <w:t>-Map activity on U.S. colonies</w:t>
                  </w:r>
                </w:p>
                <w:p w:rsidR="001B3A41" w:rsidRDefault="001B3A41" w:rsidP="00C73F32">
                  <w:pPr>
                    <w:rPr>
                      <w:sz w:val="20"/>
                    </w:rPr>
                  </w:pPr>
                  <w:r w:rsidRPr="008867CC">
                    <w:rPr>
                      <w:sz w:val="20"/>
                    </w:rPr>
                    <w:t>-Power Point on Spanish American War</w:t>
                  </w:r>
                  <w:r>
                    <w:rPr>
                      <w:sz w:val="20"/>
                    </w:rPr>
                    <w:t xml:space="preserve"> Ch 18 Sec 2</w:t>
                  </w:r>
                </w:p>
                <w:p w:rsidR="001B3A41" w:rsidRDefault="001B3A41">
                  <w:pPr>
                    <w:rPr>
                      <w:sz w:val="20"/>
                    </w:rPr>
                  </w:pPr>
                  <w:r>
                    <w:rPr>
                      <w:sz w:val="20"/>
                    </w:rPr>
                    <w:t>-HW Ch 18 Sec 3 S.G.</w:t>
                  </w:r>
                </w:p>
                <w:p w:rsidR="001B3A41" w:rsidRPr="00791F0D" w:rsidRDefault="001B3A41">
                  <w:pPr>
                    <w:rPr>
                      <w:sz w:val="20"/>
                    </w:rPr>
                  </w:pPr>
                </w:p>
                <w:p w:rsidR="001B3A41" w:rsidRDefault="001B3A41">
                  <w:pPr>
                    <w:rPr>
                      <w:sz w:val="20"/>
                    </w:rPr>
                  </w:pPr>
                  <w:r w:rsidRPr="00791F0D">
                    <w:rPr>
                      <w:sz w:val="20"/>
                    </w:rPr>
                    <w:t>Feb 28</w:t>
                  </w:r>
                </w:p>
                <w:p w:rsidR="001B3A41" w:rsidRDefault="001B3A41" w:rsidP="00C73F32">
                  <w:pPr>
                    <w:rPr>
                      <w:sz w:val="20"/>
                    </w:rPr>
                  </w:pPr>
                  <w:r>
                    <w:rPr>
                      <w:sz w:val="20"/>
                    </w:rPr>
                    <w:t xml:space="preserve">-P.C. on Spanish American War/U.S.S. Maine </w:t>
                  </w:r>
                </w:p>
                <w:p w:rsidR="001B3A41" w:rsidRDefault="001B3A41" w:rsidP="00C73F32">
                  <w:pPr>
                    <w:rPr>
                      <w:sz w:val="20"/>
                    </w:rPr>
                  </w:pPr>
                  <w:r>
                    <w:rPr>
                      <w:sz w:val="20"/>
                    </w:rPr>
                    <w:t xml:space="preserve">-Video on the Panama Canal from The Americans </w:t>
                  </w:r>
                </w:p>
                <w:p w:rsidR="001B3A41" w:rsidRPr="00E12203" w:rsidRDefault="001B3A41" w:rsidP="00C73F32">
                  <w:pPr>
                    <w:rPr>
                      <w:sz w:val="20"/>
                    </w:rPr>
                  </w:pPr>
                  <w:r>
                    <w:rPr>
                      <w:sz w:val="20"/>
                    </w:rPr>
                    <w:t>-Big Stick Diplomacy P.C. (Give me the Main Idea)</w:t>
                  </w:r>
                </w:p>
                <w:p w:rsidR="001B3A41" w:rsidRPr="00791F0D" w:rsidRDefault="001B3A41">
                  <w:pPr>
                    <w:rPr>
                      <w:sz w:val="20"/>
                    </w:rPr>
                  </w:pPr>
                </w:p>
                <w:p w:rsidR="001B3A41" w:rsidRDefault="001B3A41">
                  <w:pPr>
                    <w:rPr>
                      <w:sz w:val="20"/>
                    </w:rPr>
                  </w:pPr>
                  <w:r w:rsidRPr="00791F0D">
                    <w:rPr>
                      <w:sz w:val="20"/>
                    </w:rPr>
                    <w:t>March 1</w:t>
                  </w:r>
                </w:p>
                <w:p w:rsidR="001B3A41" w:rsidRPr="00791F0D" w:rsidRDefault="001B3A41">
                  <w:pPr>
                    <w:rPr>
                      <w:sz w:val="20"/>
                    </w:rPr>
                  </w:pPr>
                  <w:r>
                    <w:rPr>
                      <w:sz w:val="20"/>
                    </w:rPr>
                    <w:t>-The voyage of the great white fleet W.S.</w:t>
                  </w:r>
                </w:p>
                <w:p w:rsidR="001B3A41" w:rsidRDefault="001B3A41" w:rsidP="00C73F32">
                  <w:pPr>
                    <w:rPr>
                      <w:sz w:val="20"/>
                    </w:rPr>
                  </w:pPr>
                  <w:r w:rsidRPr="007066D8">
                    <w:rPr>
                      <w:sz w:val="20"/>
                    </w:rPr>
                    <w:t>-Power Point on Presidents (Foreign Policy)</w:t>
                  </w:r>
                </w:p>
                <w:p w:rsidR="001B3A41" w:rsidRDefault="001B3A41" w:rsidP="00C73F32">
                  <w:pPr>
                    <w:rPr>
                      <w:sz w:val="20"/>
                    </w:rPr>
                  </w:pPr>
                  <w:r>
                    <w:rPr>
                      <w:sz w:val="20"/>
                    </w:rPr>
                    <w:t>-Quiz on Ch 18</w:t>
                  </w:r>
                </w:p>
                <w:p w:rsidR="001B3A41" w:rsidRPr="008867CC" w:rsidRDefault="001B3A41" w:rsidP="00C73F32">
                  <w:pPr>
                    <w:rPr>
                      <w:sz w:val="20"/>
                    </w:rPr>
                  </w:pPr>
                  <w:r>
                    <w:rPr>
                      <w:sz w:val="20"/>
                    </w:rPr>
                    <w:t>-Go over Quiz</w:t>
                  </w:r>
                </w:p>
                <w:p w:rsidR="001B3A41" w:rsidRPr="00791F0D" w:rsidRDefault="001B3A41">
                  <w:pPr>
                    <w:rPr>
                      <w:sz w:val="20"/>
                    </w:rPr>
                  </w:pPr>
                </w:p>
                <w:p w:rsidR="001B3A41" w:rsidRPr="00791F0D" w:rsidRDefault="001B3A41">
                  <w:pPr>
                    <w:rPr>
                      <w:sz w:val="20"/>
                    </w:rPr>
                  </w:pPr>
                </w:p>
              </w:txbxContent>
            </v:textbox>
            <w10:wrap type="tight"/>
          </v:shape>
        </w:pict>
      </w:r>
    </w:p>
    <w:p w:rsidR="009B7453" w:rsidRDefault="004A50BB">
      <w:r>
        <w:rPr>
          <w:noProof/>
        </w:rPr>
        <w:pict>
          <v:shape id="_x0000_s1089" type="#_x0000_t202" style="position:absolute;margin-left:3in;margin-top:-54pt;width:4in;height:10in;z-index:251685888;mso-wrap-edited:f" wrapcoords="0 0 21600 0 21600 21600 0 21600 0 0" filled="f" strokecolor="black [3213]">
            <v:fill o:detectmouseclick="t"/>
            <v:textbox inset=",7.2pt,,7.2pt">
              <w:txbxContent>
                <w:p w:rsidR="001B3A41" w:rsidRDefault="001B3A41" w:rsidP="00075544">
                  <w:pPr>
                    <w:rPr>
                      <w:sz w:val="20"/>
                    </w:rPr>
                  </w:pPr>
                  <w:r w:rsidRPr="00075544">
                    <w:rPr>
                      <w:sz w:val="20"/>
                    </w:rPr>
                    <w:t>March 4</w:t>
                  </w:r>
                </w:p>
                <w:p w:rsidR="001B3A41" w:rsidRDefault="001B3A41" w:rsidP="00573C18">
                  <w:pPr>
                    <w:rPr>
                      <w:sz w:val="20"/>
                    </w:rPr>
                  </w:pPr>
                  <w:r w:rsidRPr="00A03652">
                    <w:rPr>
                      <w:sz w:val="20"/>
                    </w:rPr>
                    <w:t>-Video on Great Depression</w:t>
                  </w:r>
                  <w:r>
                    <w:rPr>
                      <w:sz w:val="20"/>
                    </w:rPr>
                    <w:t xml:space="preserve"> to Dust Bowl</w:t>
                  </w:r>
                  <w:r w:rsidRPr="00A03652">
                    <w:rPr>
                      <w:sz w:val="20"/>
                    </w:rPr>
                    <w:t xml:space="preserve"> from the Americas </w:t>
                  </w:r>
                  <w:r>
                    <w:rPr>
                      <w:sz w:val="20"/>
                    </w:rPr>
                    <w:t xml:space="preserve">(bank runs) </w:t>
                  </w:r>
                </w:p>
                <w:p w:rsidR="001B3A41" w:rsidRPr="00A03652" w:rsidRDefault="001B3A41" w:rsidP="00573C18">
                  <w:pPr>
                    <w:rPr>
                      <w:sz w:val="20"/>
                    </w:rPr>
                  </w:pPr>
                  <w:r w:rsidRPr="00A03652">
                    <w:rPr>
                      <w:sz w:val="20"/>
                    </w:rPr>
                    <w:t>-Finish Power Point on Ch 26</w:t>
                  </w:r>
                  <w:r>
                    <w:rPr>
                      <w:sz w:val="20"/>
                    </w:rPr>
                    <w:t xml:space="preserve"> (Slides 15-19)</w:t>
                  </w:r>
                </w:p>
                <w:p w:rsidR="001B3A41" w:rsidRDefault="001B3A41" w:rsidP="00075544">
                  <w:pPr>
                    <w:rPr>
                      <w:sz w:val="20"/>
                    </w:rPr>
                  </w:pPr>
                  <w:r>
                    <w:rPr>
                      <w:sz w:val="20"/>
                    </w:rPr>
                    <w:t>-HW:  Main Idea W.S.</w:t>
                  </w:r>
                </w:p>
                <w:p w:rsidR="001B3A41" w:rsidRPr="00075544" w:rsidRDefault="001B3A41" w:rsidP="00075544">
                  <w:pPr>
                    <w:rPr>
                      <w:sz w:val="20"/>
                    </w:rPr>
                  </w:pPr>
                </w:p>
                <w:p w:rsidR="001B3A41" w:rsidRDefault="001B3A41" w:rsidP="00075544">
                  <w:pPr>
                    <w:rPr>
                      <w:sz w:val="20"/>
                    </w:rPr>
                  </w:pPr>
                  <w:r w:rsidRPr="00075544">
                    <w:rPr>
                      <w:sz w:val="20"/>
                    </w:rPr>
                    <w:t>March 5</w:t>
                  </w:r>
                </w:p>
                <w:p w:rsidR="001B3A41" w:rsidRDefault="001B3A41" w:rsidP="00075544">
                  <w:pPr>
                    <w:rPr>
                      <w:sz w:val="20"/>
                    </w:rPr>
                  </w:pPr>
                  <w:r>
                    <w:rPr>
                      <w:sz w:val="20"/>
                    </w:rPr>
                    <w:t>-SNOW DAY</w:t>
                  </w:r>
                </w:p>
                <w:p w:rsidR="001B3A41" w:rsidRDefault="001B3A41" w:rsidP="009E4AFF">
                  <w:pPr>
                    <w:rPr>
                      <w:sz w:val="20"/>
                    </w:rPr>
                  </w:pPr>
                  <w:r>
                    <w:rPr>
                      <w:sz w:val="20"/>
                    </w:rPr>
                    <w:t>-Over the Edge</w:t>
                  </w:r>
                </w:p>
                <w:p w:rsidR="001B3A41" w:rsidRDefault="001B3A41" w:rsidP="00075544">
                  <w:pPr>
                    <w:rPr>
                      <w:sz w:val="20"/>
                    </w:rPr>
                  </w:pPr>
                </w:p>
                <w:p w:rsidR="001B3A41" w:rsidRDefault="001B3A41" w:rsidP="008E5811">
                  <w:pPr>
                    <w:rPr>
                      <w:sz w:val="20"/>
                    </w:rPr>
                  </w:pPr>
                  <w:r>
                    <w:rPr>
                      <w:sz w:val="20"/>
                    </w:rPr>
                    <w:t>March 6</w:t>
                  </w:r>
                </w:p>
                <w:p w:rsidR="001B3A41" w:rsidRDefault="001B3A41" w:rsidP="009E4AFF">
                  <w:pPr>
                    <w:rPr>
                      <w:sz w:val="20"/>
                    </w:rPr>
                  </w:pPr>
                  <w:r>
                    <w:rPr>
                      <w:sz w:val="20"/>
                    </w:rPr>
                    <w:t>-Pass back work</w:t>
                  </w:r>
                </w:p>
                <w:p w:rsidR="001B3A41" w:rsidRPr="00075544" w:rsidRDefault="001B3A41" w:rsidP="009E4AFF">
                  <w:pPr>
                    <w:rPr>
                      <w:sz w:val="20"/>
                    </w:rPr>
                  </w:pPr>
                  <w:r>
                    <w:rPr>
                      <w:sz w:val="20"/>
                    </w:rPr>
                    <w:t>-President video on FDR (all of it)</w:t>
                  </w:r>
                </w:p>
                <w:p w:rsidR="001B3A41" w:rsidRDefault="001B3A41" w:rsidP="009E4AFF">
                  <w:pPr>
                    <w:rPr>
                      <w:sz w:val="20"/>
                    </w:rPr>
                  </w:pPr>
                  <w:r>
                    <w:rPr>
                      <w:sz w:val="20"/>
                    </w:rPr>
                    <w:t xml:space="preserve">-Ch 26 Quiz </w:t>
                  </w:r>
                </w:p>
                <w:p w:rsidR="001B3A41" w:rsidRDefault="001B3A41" w:rsidP="009E4AFF">
                  <w:pPr>
                    <w:rPr>
                      <w:sz w:val="20"/>
                    </w:rPr>
                  </w:pPr>
                  <w:r>
                    <w:rPr>
                      <w:sz w:val="20"/>
                    </w:rPr>
                    <w:t>-Go over Quiz</w:t>
                  </w:r>
                </w:p>
                <w:p w:rsidR="001B3A41" w:rsidRDefault="001B3A41" w:rsidP="00075544">
                  <w:pPr>
                    <w:rPr>
                      <w:sz w:val="20"/>
                    </w:rPr>
                  </w:pPr>
                  <w:r>
                    <w:rPr>
                      <w:sz w:val="20"/>
                    </w:rPr>
                    <w:t xml:space="preserve">-HW </w:t>
                  </w:r>
                  <w:r w:rsidRPr="001450AE">
                    <w:rPr>
                      <w:sz w:val="20"/>
                    </w:rPr>
                    <w:t>Aggression of Japan</w:t>
                  </w:r>
                  <w:r>
                    <w:rPr>
                      <w:sz w:val="20"/>
                    </w:rPr>
                    <w:t xml:space="preserve"> W.S. </w:t>
                  </w:r>
                </w:p>
                <w:p w:rsidR="001B3A41" w:rsidRPr="00075544" w:rsidRDefault="001B3A41" w:rsidP="00075544">
                  <w:pPr>
                    <w:rPr>
                      <w:sz w:val="20"/>
                    </w:rPr>
                  </w:pPr>
                </w:p>
                <w:p w:rsidR="001B3A41" w:rsidRPr="00075544" w:rsidRDefault="001B3A41" w:rsidP="00075544">
                  <w:pPr>
                    <w:rPr>
                      <w:sz w:val="20"/>
                    </w:rPr>
                  </w:pPr>
                  <w:r w:rsidRPr="00075544">
                    <w:rPr>
                      <w:sz w:val="20"/>
                    </w:rPr>
                    <w:t>March 7</w:t>
                  </w:r>
                </w:p>
                <w:p w:rsidR="001B3A41" w:rsidRPr="001450AE" w:rsidRDefault="001B3A41" w:rsidP="009E4AFF">
                  <w:pPr>
                    <w:rPr>
                      <w:sz w:val="20"/>
                    </w:rPr>
                  </w:pPr>
                  <w:r w:rsidRPr="001450AE">
                    <w:rPr>
                      <w:sz w:val="20"/>
                    </w:rPr>
                    <w:t>-Power Point on Ch 27 (Rivalry in Asia)</w:t>
                  </w:r>
                </w:p>
                <w:p w:rsidR="001B3A41" w:rsidRPr="001450AE" w:rsidRDefault="001B3A41" w:rsidP="009E4AFF">
                  <w:pPr>
                    <w:rPr>
                      <w:sz w:val="20"/>
                    </w:rPr>
                  </w:pPr>
                  <w:r w:rsidRPr="001450AE">
                    <w:rPr>
                      <w:sz w:val="20"/>
                    </w:rPr>
                    <w:t>-</w:t>
                  </w:r>
                  <w:r>
                    <w:rPr>
                      <w:sz w:val="20"/>
                    </w:rPr>
                    <w:t xml:space="preserve">Axis partners-Clouds of War-Quarantine Speech (Have students just answer the questions at the end after reading the scenarios/what conclusion do you get/if we did intervene maybe history would be altered greatly but the U.S. was in a Isolation mode that FDR was trying to break </w:t>
                  </w:r>
                </w:p>
                <w:p w:rsidR="001B3A41" w:rsidRPr="00075544" w:rsidRDefault="001B3A41" w:rsidP="009E4AFF">
                  <w:pPr>
                    <w:rPr>
                      <w:sz w:val="20"/>
                    </w:rPr>
                  </w:pPr>
                </w:p>
                <w:p w:rsidR="001B3A41" w:rsidRPr="00075544" w:rsidRDefault="001B3A41" w:rsidP="00075544">
                  <w:pPr>
                    <w:rPr>
                      <w:sz w:val="20"/>
                    </w:rPr>
                  </w:pPr>
                  <w:r w:rsidRPr="00075544">
                    <w:rPr>
                      <w:sz w:val="20"/>
                    </w:rPr>
                    <w:t>March 8</w:t>
                  </w:r>
                </w:p>
                <w:p w:rsidR="001B3A41" w:rsidRPr="001450AE" w:rsidRDefault="001B3A41" w:rsidP="008E5811">
                  <w:pPr>
                    <w:rPr>
                      <w:sz w:val="20"/>
                    </w:rPr>
                  </w:pPr>
                  <w:r w:rsidRPr="001450AE">
                    <w:rPr>
                      <w:sz w:val="20"/>
                    </w:rPr>
                    <w:t xml:space="preserve">-Pearl Harbor Web Quest </w:t>
                  </w:r>
                </w:p>
                <w:p w:rsidR="001B3A41" w:rsidRPr="001450AE" w:rsidRDefault="001B3A41" w:rsidP="008E5811">
                  <w:pPr>
                    <w:rPr>
                      <w:sz w:val="20"/>
                    </w:rPr>
                  </w:pPr>
                  <w:r w:rsidRPr="001450AE">
                    <w:rPr>
                      <w:sz w:val="20"/>
                    </w:rPr>
                    <w:t>-HW (Venn Diagram on FDR speech and Bush speech)</w:t>
                  </w:r>
                </w:p>
                <w:p w:rsidR="001B3A41" w:rsidRPr="00075544" w:rsidRDefault="001B3A41" w:rsidP="00075544">
                  <w:pPr>
                    <w:rPr>
                      <w:sz w:val="20"/>
                    </w:rPr>
                  </w:pPr>
                </w:p>
                <w:p w:rsidR="001B3A41" w:rsidRPr="00075544" w:rsidRDefault="001B3A41" w:rsidP="00075544">
                  <w:pPr>
                    <w:rPr>
                      <w:sz w:val="20"/>
                    </w:rPr>
                  </w:pPr>
                  <w:r w:rsidRPr="00075544">
                    <w:rPr>
                      <w:sz w:val="20"/>
                    </w:rPr>
                    <w:t>March 11</w:t>
                  </w:r>
                </w:p>
                <w:p w:rsidR="001B3A41" w:rsidRPr="001450AE" w:rsidRDefault="001B3A41" w:rsidP="008E5811">
                  <w:pPr>
                    <w:rPr>
                      <w:sz w:val="20"/>
                    </w:rPr>
                  </w:pPr>
                  <w:r w:rsidRPr="001450AE">
                    <w:rPr>
                      <w:sz w:val="20"/>
                    </w:rPr>
                    <w:t>-Discuss HW (Venn Diagram on FDR speech and Bush speech)</w:t>
                  </w:r>
                </w:p>
                <w:p w:rsidR="001B3A41" w:rsidRPr="001450AE" w:rsidRDefault="001B3A41" w:rsidP="008E5811">
                  <w:pPr>
                    <w:rPr>
                      <w:sz w:val="20"/>
                    </w:rPr>
                  </w:pPr>
                  <w:r w:rsidRPr="001450AE">
                    <w:rPr>
                      <w:sz w:val="20"/>
                    </w:rPr>
                    <w:t>-Power Point on Ch 27 up to Propaganda film</w:t>
                  </w:r>
                </w:p>
                <w:p w:rsidR="001B3A41" w:rsidRPr="001450AE" w:rsidRDefault="001B3A41" w:rsidP="008E5811">
                  <w:pPr>
                    <w:rPr>
                      <w:sz w:val="20"/>
                    </w:rPr>
                  </w:pPr>
                  <w:r>
                    <w:rPr>
                      <w:sz w:val="20"/>
                    </w:rPr>
                    <w:t>-</w:t>
                  </w:r>
                  <w:r w:rsidRPr="001450AE">
                    <w:rPr>
                      <w:sz w:val="20"/>
                    </w:rPr>
                    <w:t xml:space="preserve">WWII map </w:t>
                  </w:r>
                </w:p>
                <w:p w:rsidR="001B3A41" w:rsidRPr="00075544" w:rsidRDefault="001B3A41" w:rsidP="00075544">
                  <w:pPr>
                    <w:rPr>
                      <w:sz w:val="20"/>
                    </w:rPr>
                  </w:pPr>
                </w:p>
                <w:p w:rsidR="001B3A41" w:rsidRDefault="001B3A41" w:rsidP="00075544">
                  <w:pPr>
                    <w:rPr>
                      <w:sz w:val="20"/>
                    </w:rPr>
                  </w:pPr>
                  <w:r w:rsidRPr="00075544">
                    <w:rPr>
                      <w:sz w:val="20"/>
                    </w:rPr>
                    <w:t>March 12</w:t>
                  </w:r>
                </w:p>
                <w:p w:rsidR="001B3A41" w:rsidRDefault="001B3A41" w:rsidP="00075544">
                  <w:pPr>
                    <w:rPr>
                      <w:sz w:val="20"/>
                    </w:rPr>
                  </w:pPr>
                  <w:r>
                    <w:rPr>
                      <w:sz w:val="20"/>
                    </w:rPr>
                    <w:t>-Power Point Africa/Europe Campaign slide/Show pin drive on D-day</w:t>
                  </w:r>
                </w:p>
                <w:p w:rsidR="001B3A41" w:rsidRPr="00075544" w:rsidRDefault="001B3A41" w:rsidP="00075544">
                  <w:pPr>
                    <w:rPr>
                      <w:sz w:val="20"/>
                    </w:rPr>
                  </w:pPr>
                  <w:r>
                    <w:rPr>
                      <w:sz w:val="20"/>
                    </w:rPr>
                    <w:t xml:space="preserve">-Band of Brothers episode </w:t>
                  </w:r>
                </w:p>
                <w:p w:rsidR="001B3A41" w:rsidRPr="001450AE" w:rsidRDefault="001B3A41" w:rsidP="008E5811">
                  <w:pPr>
                    <w:rPr>
                      <w:sz w:val="20"/>
                    </w:rPr>
                  </w:pPr>
                  <w:r w:rsidRPr="001450AE">
                    <w:rPr>
                      <w:sz w:val="20"/>
                    </w:rPr>
                    <w:t xml:space="preserve">-Saving Private Ryan </w:t>
                  </w:r>
                </w:p>
                <w:p w:rsidR="001B3A41" w:rsidRPr="001450AE" w:rsidRDefault="001B3A41" w:rsidP="0097481F">
                  <w:pPr>
                    <w:rPr>
                      <w:sz w:val="20"/>
                    </w:rPr>
                  </w:pPr>
                  <w:r w:rsidRPr="001450AE">
                    <w:rPr>
                      <w:sz w:val="20"/>
                    </w:rPr>
                    <w:t>-</w:t>
                  </w:r>
                  <w:r>
                    <w:rPr>
                      <w:sz w:val="20"/>
                    </w:rPr>
                    <w:t xml:space="preserve">HW </w:t>
                  </w:r>
                  <w:r w:rsidRPr="001450AE">
                    <w:rPr>
                      <w:sz w:val="20"/>
                    </w:rPr>
                    <w:t>Debate on dropping an A-Bomb</w:t>
                  </w:r>
                  <w:r>
                    <w:rPr>
                      <w:sz w:val="20"/>
                    </w:rPr>
                    <w:t xml:space="preserve"> (T-chart)</w:t>
                  </w:r>
                </w:p>
                <w:p w:rsidR="001B3A41" w:rsidRPr="00075544" w:rsidRDefault="001B3A41" w:rsidP="00075544">
                  <w:pPr>
                    <w:rPr>
                      <w:sz w:val="20"/>
                    </w:rPr>
                  </w:pPr>
                </w:p>
                <w:p w:rsidR="001B3A41" w:rsidRDefault="001B3A41" w:rsidP="00075544">
                  <w:pPr>
                    <w:rPr>
                      <w:sz w:val="20"/>
                    </w:rPr>
                  </w:pPr>
                  <w:r w:rsidRPr="00075544">
                    <w:rPr>
                      <w:sz w:val="20"/>
                    </w:rPr>
                    <w:t>March 13</w:t>
                  </w:r>
                </w:p>
                <w:p w:rsidR="001B3A41" w:rsidRDefault="001B3A41" w:rsidP="00075544">
                  <w:pPr>
                    <w:rPr>
                      <w:sz w:val="20"/>
                    </w:rPr>
                  </w:pPr>
                  <w:r>
                    <w:rPr>
                      <w:sz w:val="20"/>
                    </w:rPr>
                    <w:t>-Discuss HW</w:t>
                  </w:r>
                </w:p>
                <w:p w:rsidR="001B3A41" w:rsidRDefault="001B3A41" w:rsidP="008E5811">
                  <w:pPr>
                    <w:rPr>
                      <w:sz w:val="20"/>
                    </w:rPr>
                  </w:pPr>
                  <w:r w:rsidRPr="001450AE">
                    <w:rPr>
                      <w:sz w:val="20"/>
                    </w:rPr>
                    <w:t>-Clip from Fog of War</w:t>
                  </w:r>
                </w:p>
                <w:p w:rsidR="001B3A41" w:rsidRDefault="001B3A41" w:rsidP="008E5811">
                  <w:pPr>
                    <w:rPr>
                      <w:sz w:val="20"/>
                    </w:rPr>
                  </w:pPr>
                  <w:r w:rsidRPr="001450AE">
                    <w:rPr>
                      <w:sz w:val="20"/>
                    </w:rPr>
                    <w:t>-Pow</w:t>
                  </w:r>
                  <w:r>
                    <w:rPr>
                      <w:sz w:val="20"/>
                    </w:rPr>
                    <w:t xml:space="preserve">er point on pacific front to </w:t>
                  </w:r>
                  <w:proofErr w:type="spellStart"/>
                  <w:r>
                    <w:rPr>
                      <w:sz w:val="20"/>
                    </w:rPr>
                    <w:t>hbbbome</w:t>
                  </w:r>
                  <w:proofErr w:type="spellEnd"/>
                  <w:r>
                    <w:rPr>
                      <w:sz w:val="20"/>
                    </w:rPr>
                    <w:t xml:space="preserve"> front</w:t>
                  </w:r>
                </w:p>
                <w:p w:rsidR="001B3A41" w:rsidRPr="001450AE" w:rsidRDefault="001B3A41" w:rsidP="008E5811">
                  <w:pPr>
                    <w:rPr>
                      <w:sz w:val="20"/>
                    </w:rPr>
                  </w:pPr>
                  <w:r w:rsidRPr="001450AE">
                    <w:rPr>
                      <w:sz w:val="20"/>
                    </w:rPr>
                    <w:t xml:space="preserve">-HW The bombing of Nagasaki </w:t>
                  </w:r>
                </w:p>
                <w:p w:rsidR="001B3A41" w:rsidRPr="00075544" w:rsidRDefault="001B3A41" w:rsidP="00075544">
                  <w:pPr>
                    <w:rPr>
                      <w:sz w:val="20"/>
                    </w:rPr>
                  </w:pPr>
                </w:p>
                <w:p w:rsidR="001B3A41" w:rsidRDefault="001B3A41" w:rsidP="00075544">
                  <w:pPr>
                    <w:rPr>
                      <w:sz w:val="20"/>
                    </w:rPr>
                  </w:pPr>
                  <w:r w:rsidRPr="00075544">
                    <w:rPr>
                      <w:sz w:val="20"/>
                    </w:rPr>
                    <w:t>March 14</w:t>
                  </w:r>
                </w:p>
                <w:p w:rsidR="001B3A41" w:rsidRDefault="001B3A41" w:rsidP="00075544">
                  <w:pPr>
                    <w:rPr>
                      <w:sz w:val="20"/>
                    </w:rPr>
                  </w:pPr>
                  <w:r>
                    <w:rPr>
                      <w:sz w:val="20"/>
                    </w:rPr>
                    <w:t xml:space="preserve">-Power Point on </w:t>
                  </w:r>
                  <w:proofErr w:type="gramStart"/>
                  <w:r>
                    <w:rPr>
                      <w:sz w:val="20"/>
                    </w:rPr>
                    <w:t>war time</w:t>
                  </w:r>
                  <w:proofErr w:type="gramEnd"/>
                  <w:r>
                    <w:rPr>
                      <w:sz w:val="20"/>
                    </w:rPr>
                    <w:t xml:space="preserve"> diplomacy and end of war</w:t>
                  </w:r>
                </w:p>
                <w:p w:rsidR="001B3A41" w:rsidRDefault="001B3A41" w:rsidP="00075544">
                  <w:pPr>
                    <w:rPr>
                      <w:sz w:val="20"/>
                    </w:rPr>
                  </w:pPr>
                  <w:r>
                    <w:rPr>
                      <w:sz w:val="20"/>
                    </w:rPr>
                    <w:t>-Band of Brothers clip (Holocaust)</w:t>
                  </w:r>
                </w:p>
                <w:p w:rsidR="001B3A41" w:rsidRPr="00075544" w:rsidRDefault="001B3A41" w:rsidP="00075544">
                  <w:pPr>
                    <w:rPr>
                      <w:sz w:val="20"/>
                    </w:rPr>
                  </w:pPr>
                </w:p>
                <w:p w:rsidR="001B3A41" w:rsidRDefault="001B3A41" w:rsidP="00075544">
                  <w:pPr>
                    <w:rPr>
                      <w:sz w:val="20"/>
                    </w:rPr>
                  </w:pPr>
                  <w:r w:rsidRPr="00075544">
                    <w:rPr>
                      <w:sz w:val="20"/>
                    </w:rPr>
                    <w:t>March 15</w:t>
                  </w:r>
                </w:p>
                <w:p w:rsidR="001B3A41" w:rsidRPr="00075544" w:rsidRDefault="001B3A41" w:rsidP="00075544">
                  <w:pPr>
                    <w:rPr>
                      <w:sz w:val="20"/>
                    </w:rPr>
                  </w:pPr>
                  <w:r>
                    <w:rPr>
                      <w:sz w:val="20"/>
                    </w:rPr>
                    <w:t xml:space="preserve">-Holocaust Activity </w:t>
                  </w:r>
                </w:p>
                <w:p w:rsidR="001B3A41" w:rsidRDefault="001B3A41" w:rsidP="008E5811">
                  <w:pPr>
                    <w:rPr>
                      <w:sz w:val="20"/>
                    </w:rPr>
                  </w:pPr>
                  <w:r>
                    <w:rPr>
                      <w:sz w:val="20"/>
                    </w:rPr>
                    <w:t>-Ch 27 Quiz</w:t>
                  </w:r>
                </w:p>
                <w:p w:rsidR="001B3A41" w:rsidRDefault="001B3A41" w:rsidP="008E5811">
                  <w:pPr>
                    <w:rPr>
                      <w:sz w:val="20"/>
                    </w:rPr>
                  </w:pPr>
                  <w:r>
                    <w:rPr>
                      <w:sz w:val="20"/>
                    </w:rPr>
                    <w:t>-Go over Ch 27 Quiz</w:t>
                  </w:r>
                </w:p>
                <w:p w:rsidR="001B3A41" w:rsidRPr="00075544" w:rsidRDefault="001B3A41" w:rsidP="00BF1585">
                  <w:pPr>
                    <w:rPr>
                      <w:sz w:val="20"/>
                    </w:rPr>
                  </w:pPr>
                  <w:r>
                    <w:rPr>
                      <w:sz w:val="20"/>
                    </w:rPr>
                    <w:t>-OUT OF SCHOOL</w:t>
                  </w:r>
                </w:p>
                <w:p w:rsidR="001B3A41" w:rsidRDefault="001B3A41" w:rsidP="008E5811"/>
              </w:txbxContent>
            </v:textbox>
            <w10:wrap type="tight"/>
          </v:shape>
        </w:pict>
      </w:r>
      <w:r>
        <w:rPr>
          <w:noProof/>
        </w:rPr>
        <w:pict>
          <v:shape id="_x0000_s1088" type="#_x0000_t202" style="position:absolute;margin-left:-1in;margin-top:-54pt;width:4in;height:10in;z-index:251684864;mso-wrap-edited:f" wrapcoords="0 0 21600 0 21600 21600 0 21600 0 0" filled="f" strokecolor="black [3213]">
            <v:fill o:detectmouseclick="t"/>
            <v:textbox inset=",7.2pt,,7.2pt">
              <w:txbxContent>
                <w:p w:rsidR="001B3A41" w:rsidRDefault="001B3A41">
                  <w:pPr>
                    <w:rPr>
                      <w:sz w:val="20"/>
                    </w:rPr>
                  </w:pPr>
                  <w:r w:rsidRPr="00075544">
                    <w:rPr>
                      <w:sz w:val="20"/>
                    </w:rPr>
                    <w:t>March 4</w:t>
                  </w:r>
                </w:p>
                <w:p w:rsidR="001B3A41" w:rsidRDefault="001B3A41" w:rsidP="00065798">
                  <w:pPr>
                    <w:rPr>
                      <w:sz w:val="20"/>
                    </w:rPr>
                  </w:pPr>
                  <w:r w:rsidRPr="0041278B">
                    <w:rPr>
                      <w:sz w:val="20"/>
                    </w:rPr>
                    <w:t>-Power Point on WWI (reasons for war and events leading to war)</w:t>
                  </w:r>
                </w:p>
                <w:p w:rsidR="001B3A41" w:rsidRDefault="001B3A41" w:rsidP="00065798">
                  <w:pPr>
                    <w:rPr>
                      <w:sz w:val="20"/>
                    </w:rPr>
                  </w:pPr>
                  <w:r>
                    <w:rPr>
                      <w:sz w:val="20"/>
                    </w:rPr>
                    <w:t>-</w:t>
                  </w:r>
                  <w:r w:rsidRPr="000C743F">
                    <w:rPr>
                      <w:sz w:val="20"/>
                    </w:rPr>
                    <w:t>Reading on debate of W</w:t>
                  </w:r>
                  <w:r>
                    <w:rPr>
                      <w:sz w:val="20"/>
                    </w:rPr>
                    <w:t xml:space="preserve">WI (Should the U.S. go to war) T-chart on board with thesis </w:t>
                  </w:r>
                </w:p>
                <w:p w:rsidR="001B3A41" w:rsidRPr="00075544" w:rsidRDefault="001B3A41" w:rsidP="00065798">
                  <w:pPr>
                    <w:rPr>
                      <w:sz w:val="20"/>
                    </w:rPr>
                  </w:pPr>
                </w:p>
                <w:p w:rsidR="001B3A41" w:rsidRPr="00075544" w:rsidRDefault="001B3A41">
                  <w:pPr>
                    <w:rPr>
                      <w:sz w:val="20"/>
                    </w:rPr>
                  </w:pPr>
                  <w:r w:rsidRPr="00075544">
                    <w:rPr>
                      <w:sz w:val="20"/>
                    </w:rPr>
                    <w:t>March 5</w:t>
                  </w:r>
                </w:p>
                <w:p w:rsidR="001B3A41" w:rsidRDefault="001B3A41">
                  <w:pPr>
                    <w:rPr>
                      <w:sz w:val="20"/>
                    </w:rPr>
                  </w:pPr>
                  <w:r>
                    <w:rPr>
                      <w:sz w:val="20"/>
                    </w:rPr>
                    <w:t>-SNOW DAY</w:t>
                  </w:r>
                </w:p>
                <w:p w:rsidR="001B3A41" w:rsidRPr="00075544" w:rsidRDefault="001B3A41">
                  <w:pPr>
                    <w:rPr>
                      <w:sz w:val="20"/>
                    </w:rPr>
                  </w:pPr>
                </w:p>
                <w:p w:rsidR="001B3A41" w:rsidRDefault="001B3A41">
                  <w:pPr>
                    <w:rPr>
                      <w:sz w:val="20"/>
                    </w:rPr>
                  </w:pPr>
                  <w:r w:rsidRPr="00075544">
                    <w:rPr>
                      <w:sz w:val="20"/>
                    </w:rPr>
                    <w:t>March 6</w:t>
                  </w:r>
                </w:p>
                <w:p w:rsidR="001B3A41" w:rsidRPr="00075544" w:rsidRDefault="001B3A41" w:rsidP="00304E7E">
                  <w:pPr>
                    <w:rPr>
                      <w:sz w:val="20"/>
                    </w:rPr>
                  </w:pPr>
                  <w:r>
                    <w:rPr>
                      <w:sz w:val="20"/>
                    </w:rPr>
                    <w:t>-</w:t>
                  </w:r>
                  <w:r w:rsidRPr="0041278B">
                    <w:rPr>
                      <w:sz w:val="20"/>
                    </w:rPr>
                    <w:t>Map work of WWI</w:t>
                  </w:r>
                </w:p>
                <w:p w:rsidR="001B3A41" w:rsidRDefault="001B3A41" w:rsidP="00304E7E">
                  <w:pPr>
                    <w:rPr>
                      <w:sz w:val="20"/>
                    </w:rPr>
                  </w:pPr>
                  <w:r w:rsidRPr="0041278B">
                    <w:rPr>
                      <w:sz w:val="20"/>
                    </w:rPr>
                    <w:t>-Power Point on</w:t>
                  </w:r>
                  <w:r>
                    <w:rPr>
                      <w:sz w:val="20"/>
                    </w:rPr>
                    <w:t xml:space="preserve"> Trench Warfare (use/zip drive)</w:t>
                  </w:r>
                </w:p>
                <w:p w:rsidR="001B3A41" w:rsidRDefault="001B3A41" w:rsidP="00304E7E">
                  <w:pPr>
                    <w:rPr>
                      <w:sz w:val="20"/>
                    </w:rPr>
                  </w:pPr>
                  <w:r w:rsidRPr="0041278B">
                    <w:rPr>
                      <w:sz w:val="20"/>
                    </w:rPr>
                    <w:t xml:space="preserve">-Video clip from </w:t>
                  </w:r>
                  <w:r>
                    <w:rPr>
                      <w:sz w:val="20"/>
                    </w:rPr>
                    <w:t>all quiet on the westward front</w:t>
                  </w:r>
                </w:p>
                <w:p w:rsidR="001B3A41" w:rsidRDefault="001B3A41" w:rsidP="00304E7E">
                  <w:pPr>
                    <w:rPr>
                      <w:sz w:val="20"/>
                    </w:rPr>
                  </w:pPr>
                  <w:r>
                    <w:rPr>
                      <w:sz w:val="20"/>
                    </w:rPr>
                    <w:t>-HW Zimmerman Note W.S.</w:t>
                  </w:r>
                </w:p>
                <w:p w:rsidR="001B3A41" w:rsidRPr="00075544" w:rsidRDefault="001B3A41">
                  <w:pPr>
                    <w:rPr>
                      <w:sz w:val="20"/>
                    </w:rPr>
                  </w:pPr>
                </w:p>
                <w:p w:rsidR="001B3A41" w:rsidRPr="00075544" w:rsidRDefault="001B3A41">
                  <w:pPr>
                    <w:rPr>
                      <w:sz w:val="20"/>
                    </w:rPr>
                  </w:pPr>
                  <w:r w:rsidRPr="00075544">
                    <w:rPr>
                      <w:sz w:val="20"/>
                    </w:rPr>
                    <w:t>March 7</w:t>
                  </w:r>
                </w:p>
                <w:p w:rsidR="001B3A41" w:rsidRPr="0041278B" w:rsidRDefault="001B3A41" w:rsidP="00304E7E">
                  <w:pPr>
                    <w:rPr>
                      <w:sz w:val="20"/>
                    </w:rPr>
                  </w:pPr>
                  <w:r>
                    <w:rPr>
                      <w:sz w:val="20"/>
                    </w:rPr>
                    <w:t>-Trench Warfare Web-quest</w:t>
                  </w:r>
                </w:p>
                <w:p w:rsidR="001B3A41" w:rsidRPr="0041278B" w:rsidRDefault="001B3A41" w:rsidP="00304E7E">
                  <w:pPr>
                    <w:rPr>
                      <w:sz w:val="20"/>
                    </w:rPr>
                  </w:pPr>
                  <w:r>
                    <w:rPr>
                      <w:sz w:val="20"/>
                    </w:rPr>
                    <w:t xml:space="preserve">-HW </w:t>
                  </w:r>
                  <w:r w:rsidRPr="0041278B">
                    <w:rPr>
                      <w:sz w:val="20"/>
                    </w:rPr>
                    <w:t>Reading on Trench Warfare</w:t>
                  </w:r>
                </w:p>
                <w:p w:rsidR="001B3A41" w:rsidRPr="00075544" w:rsidRDefault="001B3A41">
                  <w:pPr>
                    <w:rPr>
                      <w:sz w:val="20"/>
                    </w:rPr>
                  </w:pPr>
                </w:p>
                <w:p w:rsidR="001B3A41" w:rsidRPr="00075544" w:rsidRDefault="001B3A41">
                  <w:pPr>
                    <w:rPr>
                      <w:sz w:val="20"/>
                    </w:rPr>
                  </w:pPr>
                  <w:r w:rsidRPr="00075544">
                    <w:rPr>
                      <w:sz w:val="20"/>
                    </w:rPr>
                    <w:t>March 8</w:t>
                  </w:r>
                </w:p>
                <w:p w:rsidR="001B3A41" w:rsidRDefault="001B3A41" w:rsidP="00304E7E">
                  <w:pPr>
                    <w:rPr>
                      <w:sz w:val="20"/>
                    </w:rPr>
                  </w:pPr>
                  <w:r w:rsidRPr="00C44EFD">
                    <w:rPr>
                      <w:sz w:val="20"/>
                    </w:rPr>
                    <w:t>-Power Poi</w:t>
                  </w:r>
                  <w:r>
                    <w:rPr>
                      <w:sz w:val="20"/>
                    </w:rPr>
                    <w:t>nt Ch 19 Sec 3</w:t>
                  </w:r>
                </w:p>
                <w:p w:rsidR="001B3A41" w:rsidRPr="00C44EFD" w:rsidRDefault="001B3A41" w:rsidP="00304E7E">
                  <w:pPr>
                    <w:rPr>
                      <w:sz w:val="20"/>
                    </w:rPr>
                  </w:pPr>
                  <w:r>
                    <w:rPr>
                      <w:sz w:val="20"/>
                    </w:rPr>
                    <w:t>-Do in class with partners Ch 19 Sec 2</w:t>
                  </w:r>
                </w:p>
                <w:p w:rsidR="001B3A41" w:rsidRPr="00C44EFD" w:rsidRDefault="001B3A41" w:rsidP="00304E7E">
                  <w:pPr>
                    <w:rPr>
                      <w:sz w:val="20"/>
                    </w:rPr>
                  </w:pPr>
                  <w:r w:rsidRPr="00C44EFD">
                    <w:rPr>
                      <w:sz w:val="20"/>
                    </w:rPr>
                    <w:t>-HW Wilson’s 14 Points Ch 19 Sec 4</w:t>
                  </w:r>
                </w:p>
                <w:p w:rsidR="001B3A41" w:rsidRPr="00075544" w:rsidRDefault="001B3A41">
                  <w:pPr>
                    <w:rPr>
                      <w:sz w:val="20"/>
                    </w:rPr>
                  </w:pPr>
                </w:p>
                <w:p w:rsidR="001B3A41" w:rsidRDefault="001B3A41">
                  <w:pPr>
                    <w:rPr>
                      <w:sz w:val="20"/>
                    </w:rPr>
                  </w:pPr>
                  <w:r w:rsidRPr="00075544">
                    <w:rPr>
                      <w:sz w:val="20"/>
                    </w:rPr>
                    <w:t>March 11</w:t>
                  </w:r>
                </w:p>
                <w:p w:rsidR="001B3A41" w:rsidRDefault="001B3A41">
                  <w:pPr>
                    <w:rPr>
                      <w:sz w:val="20"/>
                    </w:rPr>
                  </w:pPr>
                  <w:r>
                    <w:rPr>
                      <w:sz w:val="20"/>
                    </w:rPr>
                    <w:t xml:space="preserve">-President video of Wilson </w:t>
                  </w:r>
                </w:p>
                <w:p w:rsidR="001B3A41" w:rsidRPr="00C44EFD" w:rsidRDefault="001B3A41" w:rsidP="00101A5E">
                  <w:pPr>
                    <w:rPr>
                      <w:sz w:val="20"/>
                    </w:rPr>
                  </w:pPr>
                  <w:r w:rsidRPr="00C44EFD">
                    <w:rPr>
                      <w:sz w:val="20"/>
                    </w:rPr>
                    <w:t>-Unit 6 Exam/Progressive Era, Imperialism, and WWI</w:t>
                  </w:r>
                </w:p>
                <w:p w:rsidR="001B3A41" w:rsidRPr="00075544" w:rsidRDefault="001B3A41">
                  <w:pPr>
                    <w:rPr>
                      <w:sz w:val="20"/>
                    </w:rPr>
                  </w:pPr>
                </w:p>
                <w:p w:rsidR="001B3A41" w:rsidRDefault="001B3A41">
                  <w:pPr>
                    <w:rPr>
                      <w:sz w:val="20"/>
                    </w:rPr>
                  </w:pPr>
                  <w:r w:rsidRPr="00075544">
                    <w:rPr>
                      <w:sz w:val="20"/>
                    </w:rPr>
                    <w:t>March 12</w:t>
                  </w:r>
                </w:p>
                <w:p w:rsidR="001B3A41" w:rsidRDefault="001B3A41">
                  <w:pPr>
                    <w:rPr>
                      <w:sz w:val="20"/>
                    </w:rPr>
                  </w:pPr>
                  <w:r>
                    <w:rPr>
                      <w:sz w:val="20"/>
                    </w:rPr>
                    <w:t>-Go over Exam</w:t>
                  </w:r>
                </w:p>
                <w:p w:rsidR="001B3A41" w:rsidRDefault="001B3A41">
                  <w:pPr>
                    <w:rPr>
                      <w:sz w:val="20"/>
                    </w:rPr>
                  </w:pPr>
                  <w:r w:rsidRPr="00C44EFD">
                    <w:rPr>
                      <w:sz w:val="20"/>
                    </w:rPr>
                    <w:t>-</w:t>
                  </w:r>
                  <w:r>
                    <w:rPr>
                      <w:sz w:val="20"/>
                    </w:rPr>
                    <w:t>Watch 20’s video from America’s</w:t>
                  </w:r>
                </w:p>
                <w:p w:rsidR="001B3A41" w:rsidRPr="00075544" w:rsidRDefault="001B3A41">
                  <w:pPr>
                    <w:rPr>
                      <w:sz w:val="20"/>
                    </w:rPr>
                  </w:pPr>
                  <w:r w:rsidRPr="00C44EFD">
                    <w:rPr>
                      <w:sz w:val="20"/>
                    </w:rPr>
                    <w:t>-Do activity about language/show power point</w:t>
                  </w:r>
                </w:p>
                <w:p w:rsidR="001B3A41" w:rsidRPr="00075544" w:rsidRDefault="001B3A41">
                  <w:pPr>
                    <w:rPr>
                      <w:sz w:val="20"/>
                    </w:rPr>
                  </w:pPr>
                </w:p>
                <w:p w:rsidR="001B3A41" w:rsidRDefault="001B3A41">
                  <w:pPr>
                    <w:rPr>
                      <w:sz w:val="20"/>
                    </w:rPr>
                  </w:pPr>
                  <w:r w:rsidRPr="00075544">
                    <w:rPr>
                      <w:sz w:val="20"/>
                    </w:rPr>
                    <w:t>March 13</w:t>
                  </w:r>
                </w:p>
                <w:p w:rsidR="001B3A41" w:rsidRDefault="001B3A41">
                  <w:pPr>
                    <w:rPr>
                      <w:sz w:val="20"/>
                    </w:rPr>
                  </w:pPr>
                  <w:r w:rsidRPr="00C44EFD">
                    <w:rPr>
                      <w:sz w:val="20"/>
                    </w:rPr>
                    <w:t>-W.S. on Immigration/Debate on Immigration (key points/annotation)</w:t>
                  </w:r>
                </w:p>
                <w:p w:rsidR="001B3A41" w:rsidRPr="00C44EFD" w:rsidRDefault="001B3A41" w:rsidP="00BF7643">
                  <w:pPr>
                    <w:rPr>
                      <w:sz w:val="20"/>
                    </w:rPr>
                  </w:pPr>
                  <w:r w:rsidRPr="00C44EFD">
                    <w:rPr>
                      <w:sz w:val="20"/>
                    </w:rPr>
                    <w:t>-Power Point on Foreign Policy Ch 20 Sec 2</w:t>
                  </w:r>
                </w:p>
                <w:p w:rsidR="001B3A41" w:rsidRPr="00C44EFD" w:rsidRDefault="001B3A41" w:rsidP="00151CD3">
                  <w:pPr>
                    <w:rPr>
                      <w:sz w:val="20"/>
                    </w:rPr>
                  </w:pPr>
                  <w:r>
                    <w:rPr>
                      <w:sz w:val="20"/>
                    </w:rPr>
                    <w:t xml:space="preserve">-President video Harding </w:t>
                  </w:r>
                </w:p>
                <w:p w:rsidR="001B3A41" w:rsidRPr="00075544" w:rsidRDefault="001B3A41">
                  <w:pPr>
                    <w:rPr>
                      <w:sz w:val="20"/>
                    </w:rPr>
                  </w:pPr>
                </w:p>
                <w:p w:rsidR="001B3A41" w:rsidRDefault="001B3A41">
                  <w:pPr>
                    <w:rPr>
                      <w:sz w:val="20"/>
                    </w:rPr>
                  </w:pPr>
                  <w:r w:rsidRPr="00075544">
                    <w:rPr>
                      <w:sz w:val="20"/>
                    </w:rPr>
                    <w:t>March 14</w:t>
                  </w:r>
                </w:p>
                <w:p w:rsidR="001B3A41" w:rsidRDefault="001B3A41" w:rsidP="00BF7643">
                  <w:pPr>
                    <w:rPr>
                      <w:sz w:val="20"/>
                    </w:rPr>
                  </w:pPr>
                  <w:r>
                    <w:rPr>
                      <w:sz w:val="20"/>
                    </w:rPr>
                    <w:t xml:space="preserve">-President video Coolidge </w:t>
                  </w:r>
                  <w:r w:rsidRPr="00C44EFD">
                    <w:rPr>
                      <w:sz w:val="20"/>
                    </w:rPr>
                    <w:t xml:space="preserve"> </w:t>
                  </w:r>
                </w:p>
                <w:p w:rsidR="001B3A41" w:rsidRDefault="001B3A41" w:rsidP="00BF7643">
                  <w:pPr>
                    <w:rPr>
                      <w:sz w:val="20"/>
                    </w:rPr>
                  </w:pPr>
                  <w:r>
                    <w:rPr>
                      <w:sz w:val="20"/>
                    </w:rPr>
                    <w:t>-Power Point Ch 20 Sec 3</w:t>
                  </w:r>
                </w:p>
                <w:p w:rsidR="001B3A41" w:rsidRPr="00075544" w:rsidRDefault="001B3A41">
                  <w:pPr>
                    <w:rPr>
                      <w:sz w:val="20"/>
                    </w:rPr>
                  </w:pPr>
                </w:p>
                <w:p w:rsidR="001B3A41" w:rsidRDefault="001B3A41">
                  <w:pPr>
                    <w:rPr>
                      <w:sz w:val="20"/>
                    </w:rPr>
                  </w:pPr>
                  <w:r w:rsidRPr="00075544">
                    <w:rPr>
                      <w:sz w:val="20"/>
                    </w:rPr>
                    <w:t>March 15</w:t>
                  </w:r>
                </w:p>
                <w:p w:rsidR="001B3A41" w:rsidRDefault="001B3A41" w:rsidP="00BF7643">
                  <w:pPr>
                    <w:rPr>
                      <w:sz w:val="20"/>
                    </w:rPr>
                  </w:pPr>
                  <w:r>
                    <w:rPr>
                      <w:sz w:val="20"/>
                    </w:rPr>
                    <w:t>-</w:t>
                  </w:r>
                  <w:r w:rsidRPr="00FC01B4">
                    <w:rPr>
                      <w:sz w:val="20"/>
                    </w:rPr>
                    <w:t>ACT question reading on “fast food nation”</w:t>
                  </w:r>
                </w:p>
                <w:p w:rsidR="001B3A41" w:rsidRDefault="001B3A41" w:rsidP="00BF7643">
                  <w:pPr>
                    <w:rPr>
                      <w:sz w:val="20"/>
                    </w:rPr>
                  </w:pPr>
                  <w:r>
                    <w:rPr>
                      <w:sz w:val="20"/>
                    </w:rPr>
                    <w:t>-Ch 21 Sec 1 and 2 (in class)</w:t>
                  </w:r>
                </w:p>
                <w:p w:rsidR="001B3A41" w:rsidRPr="00075544" w:rsidRDefault="001B3A41" w:rsidP="00BF7643">
                  <w:pPr>
                    <w:rPr>
                      <w:sz w:val="20"/>
                    </w:rPr>
                  </w:pPr>
                  <w:r>
                    <w:rPr>
                      <w:sz w:val="20"/>
                    </w:rPr>
                    <w:t>-OUT OF SCHOOL</w:t>
                  </w:r>
                </w:p>
                <w:p w:rsidR="001B3A41" w:rsidRDefault="001B3A41">
                  <w:pPr>
                    <w:rPr>
                      <w:sz w:val="20"/>
                    </w:rPr>
                  </w:pPr>
                </w:p>
                <w:p w:rsidR="001B3A41" w:rsidRDefault="001B3A41">
                  <w:pPr>
                    <w:rPr>
                      <w:sz w:val="20"/>
                    </w:rPr>
                  </w:pPr>
                </w:p>
                <w:p w:rsidR="001B3A41" w:rsidRPr="00075544" w:rsidRDefault="001B3A41">
                  <w:pPr>
                    <w:rPr>
                      <w:sz w:val="20"/>
                    </w:rPr>
                  </w:pPr>
                </w:p>
              </w:txbxContent>
            </v:textbox>
            <w10:wrap type="tight"/>
          </v:shape>
        </w:pict>
      </w:r>
    </w:p>
    <w:p w:rsidR="009B7453" w:rsidRDefault="004A50BB">
      <w:r>
        <w:rPr>
          <w:noProof/>
        </w:rPr>
        <w:pict>
          <v:shape id="_x0000_s1094" type="#_x0000_t202" style="position:absolute;margin-left:234pt;margin-top:0;width:270pt;height:9in;z-index:251687936;mso-wrap-edited:f" wrapcoords="0 0 21600 0 21600 21600 0 21600 0 0" filled="f" strokecolor="black [3213]">
            <v:fill o:detectmouseclick="t"/>
            <v:textbox inset=",7.2pt,,7.2pt">
              <w:txbxContent>
                <w:p w:rsidR="001B3A41" w:rsidRPr="008138E3" w:rsidRDefault="001B3A41" w:rsidP="008138E3">
                  <w:pPr>
                    <w:rPr>
                      <w:sz w:val="20"/>
                    </w:rPr>
                  </w:pPr>
                  <w:r w:rsidRPr="008138E3">
                    <w:rPr>
                      <w:sz w:val="20"/>
                    </w:rPr>
                    <w:t>March 18</w:t>
                  </w:r>
                </w:p>
                <w:p w:rsidR="001B3A41" w:rsidRDefault="001B3A41" w:rsidP="008138E3">
                  <w:pPr>
                    <w:rPr>
                      <w:sz w:val="20"/>
                    </w:rPr>
                  </w:pPr>
                  <w:r>
                    <w:rPr>
                      <w:sz w:val="20"/>
                    </w:rPr>
                    <w:t>-Unit 8 Exam</w:t>
                  </w:r>
                </w:p>
                <w:p w:rsidR="001B3A41" w:rsidRPr="008138E3" w:rsidRDefault="001B3A41" w:rsidP="008138E3">
                  <w:pPr>
                    <w:rPr>
                      <w:sz w:val="20"/>
                    </w:rPr>
                  </w:pPr>
                </w:p>
                <w:p w:rsidR="001B3A41" w:rsidRPr="008138E3" w:rsidRDefault="001B3A41" w:rsidP="008138E3">
                  <w:pPr>
                    <w:rPr>
                      <w:sz w:val="20"/>
                    </w:rPr>
                  </w:pPr>
                  <w:r w:rsidRPr="008138E3">
                    <w:rPr>
                      <w:sz w:val="20"/>
                    </w:rPr>
                    <w:t>March 19</w:t>
                  </w:r>
                </w:p>
                <w:p w:rsidR="001B3A41" w:rsidRDefault="001B3A41" w:rsidP="00A638F4">
                  <w:pPr>
                    <w:rPr>
                      <w:sz w:val="20"/>
                    </w:rPr>
                  </w:pPr>
                  <w:r>
                    <w:rPr>
                      <w:sz w:val="20"/>
                    </w:rPr>
                    <w:t>-Go over Exam</w:t>
                  </w:r>
                </w:p>
                <w:p w:rsidR="001B3A41" w:rsidRDefault="001B3A41" w:rsidP="00A638F4">
                  <w:pPr>
                    <w:rPr>
                      <w:sz w:val="20"/>
                    </w:rPr>
                  </w:pPr>
                  <w:r>
                    <w:rPr>
                      <w:sz w:val="20"/>
                    </w:rPr>
                    <w:t>-Inference W.S. using DBQ documents (individually then with partner)</w:t>
                  </w:r>
                </w:p>
                <w:p w:rsidR="001B3A41" w:rsidRDefault="001B3A41" w:rsidP="008138E3">
                  <w:pPr>
                    <w:rPr>
                      <w:sz w:val="20"/>
                    </w:rPr>
                  </w:pPr>
                  <w:r>
                    <w:rPr>
                      <w:sz w:val="20"/>
                    </w:rPr>
                    <w:t>-</w:t>
                  </w:r>
                  <w:r w:rsidRPr="00874118">
                    <w:rPr>
                      <w:sz w:val="20"/>
                    </w:rPr>
                    <w:t>Analyzing Motives W.S.</w:t>
                  </w:r>
                </w:p>
                <w:p w:rsidR="001B3A41" w:rsidRPr="008138E3" w:rsidRDefault="001B3A41" w:rsidP="008138E3">
                  <w:pPr>
                    <w:rPr>
                      <w:sz w:val="20"/>
                    </w:rPr>
                  </w:pPr>
                </w:p>
                <w:p w:rsidR="001B3A41" w:rsidRDefault="001B3A41" w:rsidP="008138E3">
                  <w:pPr>
                    <w:rPr>
                      <w:sz w:val="20"/>
                    </w:rPr>
                  </w:pPr>
                  <w:r w:rsidRPr="008138E3">
                    <w:rPr>
                      <w:sz w:val="20"/>
                    </w:rPr>
                    <w:t>March 20</w:t>
                  </w:r>
                </w:p>
                <w:p w:rsidR="001B3A41" w:rsidRDefault="001B3A41" w:rsidP="008138E3">
                  <w:pPr>
                    <w:rPr>
                      <w:sz w:val="20"/>
                    </w:rPr>
                  </w:pPr>
                  <w:r>
                    <w:rPr>
                      <w:sz w:val="20"/>
                    </w:rPr>
                    <w:t xml:space="preserve">-Show Dooms Day Clock </w:t>
                  </w:r>
                </w:p>
                <w:p w:rsidR="001B3A41" w:rsidRPr="008138E3" w:rsidRDefault="001B3A41" w:rsidP="008138E3">
                  <w:pPr>
                    <w:rPr>
                      <w:sz w:val="20"/>
                    </w:rPr>
                  </w:pPr>
                  <w:r>
                    <w:rPr>
                      <w:sz w:val="20"/>
                    </w:rPr>
                    <w:t>-</w:t>
                  </w:r>
                  <w:r w:rsidRPr="00874118">
                    <w:rPr>
                      <w:sz w:val="20"/>
                    </w:rPr>
                    <w:t>Read “The Marshall Plan” W.S.</w:t>
                  </w:r>
                  <w:r>
                    <w:rPr>
                      <w:sz w:val="20"/>
                    </w:rPr>
                    <w:t xml:space="preserve"> (Why was the Marshall Plan important to the U.S. economically, socially, politically)</w:t>
                  </w:r>
                </w:p>
                <w:p w:rsidR="001B3A41" w:rsidRDefault="001B3A41" w:rsidP="00A638F4">
                  <w:pPr>
                    <w:rPr>
                      <w:sz w:val="20"/>
                    </w:rPr>
                  </w:pPr>
                  <w:r w:rsidRPr="00874118">
                    <w:rPr>
                      <w:sz w:val="20"/>
                    </w:rPr>
                    <w:t>-Power Point on Ch 28 (Truman Years</w:t>
                  </w:r>
                  <w:r>
                    <w:rPr>
                      <w:sz w:val="20"/>
                    </w:rPr>
                    <w:t>/Foreign Policy</w:t>
                  </w:r>
                  <w:r w:rsidRPr="00874118">
                    <w:rPr>
                      <w:sz w:val="20"/>
                    </w:rPr>
                    <w:t>)</w:t>
                  </w:r>
                </w:p>
                <w:p w:rsidR="001B3A41" w:rsidRPr="00874118" w:rsidRDefault="001B3A41" w:rsidP="00A638F4">
                  <w:pPr>
                    <w:rPr>
                      <w:sz w:val="20"/>
                    </w:rPr>
                  </w:pPr>
                  <w:r w:rsidRPr="00874118">
                    <w:rPr>
                      <w:sz w:val="20"/>
                    </w:rPr>
                    <w:t>-</w:t>
                  </w:r>
                  <w:r>
                    <w:rPr>
                      <w:sz w:val="20"/>
                    </w:rPr>
                    <w:t xml:space="preserve">HW </w:t>
                  </w:r>
                  <w:r w:rsidRPr="00874118">
                    <w:rPr>
                      <w:sz w:val="20"/>
                    </w:rPr>
                    <w:t>On “Joining NATO W.S.”</w:t>
                  </w:r>
                  <w:r>
                    <w:rPr>
                      <w:sz w:val="20"/>
                    </w:rPr>
                    <w:t xml:space="preserve"> (T-chart on NATO and the purpose of joining)</w:t>
                  </w:r>
                </w:p>
                <w:p w:rsidR="001B3A41" w:rsidRPr="008138E3" w:rsidRDefault="001B3A41" w:rsidP="008138E3">
                  <w:pPr>
                    <w:rPr>
                      <w:sz w:val="20"/>
                    </w:rPr>
                  </w:pPr>
                </w:p>
                <w:p w:rsidR="001B3A41" w:rsidRDefault="001B3A41" w:rsidP="008138E3">
                  <w:pPr>
                    <w:rPr>
                      <w:sz w:val="20"/>
                    </w:rPr>
                  </w:pPr>
                  <w:r w:rsidRPr="008138E3">
                    <w:rPr>
                      <w:sz w:val="20"/>
                    </w:rPr>
                    <w:t>March 21</w:t>
                  </w:r>
                </w:p>
                <w:p w:rsidR="001B3A41" w:rsidRDefault="001B3A41" w:rsidP="008138E3">
                  <w:pPr>
                    <w:rPr>
                      <w:sz w:val="20"/>
                    </w:rPr>
                  </w:pPr>
                  <w:r>
                    <w:rPr>
                      <w:sz w:val="20"/>
                    </w:rPr>
                    <w:t>-Discuss HW</w:t>
                  </w:r>
                </w:p>
                <w:p w:rsidR="001B3A41" w:rsidRDefault="001B3A41" w:rsidP="008138E3">
                  <w:pPr>
                    <w:rPr>
                      <w:sz w:val="20"/>
                    </w:rPr>
                  </w:pPr>
                  <w:r w:rsidRPr="00874118">
                    <w:rPr>
                      <w:sz w:val="20"/>
                    </w:rPr>
                    <w:t>-Red Dot game</w:t>
                  </w:r>
                  <w:r w:rsidRPr="008138E3">
                    <w:rPr>
                      <w:sz w:val="20"/>
                    </w:rPr>
                    <w:t xml:space="preserve"> </w:t>
                  </w:r>
                </w:p>
                <w:p w:rsidR="001B3A41" w:rsidRDefault="001B3A41" w:rsidP="008138E3">
                  <w:pPr>
                    <w:rPr>
                      <w:sz w:val="20"/>
                    </w:rPr>
                  </w:pPr>
                  <w:r w:rsidRPr="00874118">
                    <w:rPr>
                      <w:sz w:val="20"/>
                    </w:rPr>
                    <w:t>-Power Point on Ch 28 (Truman Years</w:t>
                  </w:r>
                  <w:r>
                    <w:rPr>
                      <w:sz w:val="20"/>
                    </w:rPr>
                    <w:t>/Domestic Policy</w:t>
                  </w:r>
                  <w:r w:rsidRPr="00874118">
                    <w:rPr>
                      <w:sz w:val="20"/>
                    </w:rPr>
                    <w:t>)</w:t>
                  </w:r>
                </w:p>
                <w:p w:rsidR="001B3A41" w:rsidRDefault="001B3A41" w:rsidP="00A638F4">
                  <w:pPr>
                    <w:rPr>
                      <w:sz w:val="20"/>
                    </w:rPr>
                  </w:pPr>
                  <w:r>
                    <w:rPr>
                      <w:sz w:val="20"/>
                    </w:rPr>
                    <w:t>-Truman president video</w:t>
                  </w:r>
                </w:p>
                <w:p w:rsidR="001B3A41" w:rsidRPr="008138E3" w:rsidRDefault="001B3A41" w:rsidP="008138E3">
                  <w:pPr>
                    <w:rPr>
                      <w:sz w:val="20"/>
                    </w:rPr>
                  </w:pPr>
                </w:p>
                <w:p w:rsidR="001B3A41" w:rsidRDefault="001B3A41" w:rsidP="00A638F4">
                  <w:pPr>
                    <w:rPr>
                      <w:sz w:val="20"/>
                    </w:rPr>
                  </w:pPr>
                  <w:r w:rsidRPr="008138E3">
                    <w:rPr>
                      <w:sz w:val="20"/>
                    </w:rPr>
                    <w:t>March 22</w:t>
                  </w:r>
                </w:p>
                <w:p w:rsidR="001B3A41" w:rsidRDefault="001B3A41" w:rsidP="008138E3">
                  <w:pPr>
                    <w:rPr>
                      <w:sz w:val="20"/>
                    </w:rPr>
                  </w:pPr>
                  <w:r>
                    <w:rPr>
                      <w:sz w:val="20"/>
                    </w:rPr>
                    <w:t>-Watched Happy Daze</w:t>
                  </w:r>
                </w:p>
                <w:p w:rsidR="001B3A41" w:rsidRDefault="001B3A41" w:rsidP="008138E3">
                  <w:pPr>
                    <w:rPr>
                      <w:sz w:val="20"/>
                    </w:rPr>
                  </w:pPr>
                </w:p>
                <w:p w:rsidR="001B3A41" w:rsidRDefault="001B3A41" w:rsidP="008138E3">
                  <w:pPr>
                    <w:rPr>
                      <w:sz w:val="20"/>
                    </w:rPr>
                  </w:pPr>
                  <w:r w:rsidRPr="00874118">
                    <w:rPr>
                      <w:b/>
                      <w:sz w:val="20"/>
                      <w:u w:val="single"/>
                    </w:rPr>
                    <w:t>SPRING BREAK</w:t>
                  </w:r>
                </w:p>
                <w:p w:rsidR="001B3A41" w:rsidRPr="008138E3" w:rsidRDefault="001B3A41" w:rsidP="008138E3">
                  <w:pPr>
                    <w:rPr>
                      <w:sz w:val="20"/>
                    </w:rPr>
                  </w:pPr>
                </w:p>
                <w:p w:rsidR="001B3A41" w:rsidRDefault="001B3A41" w:rsidP="008138E3">
                  <w:pPr>
                    <w:rPr>
                      <w:sz w:val="20"/>
                    </w:rPr>
                  </w:pPr>
                  <w:r w:rsidRPr="008138E3">
                    <w:rPr>
                      <w:sz w:val="20"/>
                    </w:rPr>
                    <w:t>April 1</w:t>
                  </w:r>
                </w:p>
                <w:p w:rsidR="001B3A41" w:rsidRDefault="001B3A41" w:rsidP="008138E3">
                  <w:pPr>
                    <w:rPr>
                      <w:sz w:val="20"/>
                    </w:rPr>
                  </w:pPr>
                  <w:r>
                    <w:rPr>
                      <w:sz w:val="20"/>
                    </w:rPr>
                    <w:t>-GI Bill ACT reading</w:t>
                  </w:r>
                </w:p>
                <w:p w:rsidR="001B3A41" w:rsidRDefault="001B3A41" w:rsidP="00C420A5">
                  <w:pPr>
                    <w:rPr>
                      <w:sz w:val="20"/>
                    </w:rPr>
                  </w:pPr>
                  <w:r w:rsidRPr="00874118">
                    <w:rPr>
                      <w:sz w:val="20"/>
                    </w:rPr>
                    <w:t>-Defense spending video (what are the effects of defense spending today)</w:t>
                  </w:r>
                </w:p>
                <w:p w:rsidR="001B3A41" w:rsidRDefault="001B3A41" w:rsidP="00361349">
                  <w:pPr>
                    <w:rPr>
                      <w:sz w:val="20"/>
                    </w:rPr>
                  </w:pPr>
                  <w:r w:rsidRPr="00874118">
                    <w:rPr>
                      <w:sz w:val="20"/>
                    </w:rPr>
                    <w:t>-Power Point on Ch 28 (Eisenho</w:t>
                  </w:r>
                  <w:r>
                    <w:rPr>
                      <w:sz w:val="20"/>
                    </w:rPr>
                    <w:t>wer Years)</w:t>
                  </w:r>
                </w:p>
                <w:p w:rsidR="001B3A41" w:rsidRPr="008138E3" w:rsidRDefault="001B3A41" w:rsidP="008138E3">
                  <w:pPr>
                    <w:rPr>
                      <w:sz w:val="20"/>
                    </w:rPr>
                  </w:pPr>
                </w:p>
                <w:p w:rsidR="001B3A41" w:rsidRDefault="001B3A41" w:rsidP="008138E3">
                  <w:pPr>
                    <w:rPr>
                      <w:sz w:val="20"/>
                    </w:rPr>
                  </w:pPr>
                  <w:r w:rsidRPr="008138E3">
                    <w:rPr>
                      <w:sz w:val="20"/>
                    </w:rPr>
                    <w:t>April 2</w:t>
                  </w:r>
                </w:p>
                <w:p w:rsidR="001B3A41" w:rsidRDefault="001B3A41" w:rsidP="008138E3">
                  <w:pPr>
                    <w:rPr>
                      <w:sz w:val="20"/>
                    </w:rPr>
                  </w:pPr>
                  <w:r>
                    <w:rPr>
                      <w:sz w:val="20"/>
                    </w:rPr>
                    <w:t>-Finish Ch 28 Power Point</w:t>
                  </w:r>
                </w:p>
                <w:p w:rsidR="001B3A41" w:rsidRDefault="001B3A41" w:rsidP="00361349">
                  <w:pPr>
                    <w:rPr>
                      <w:sz w:val="20"/>
                    </w:rPr>
                  </w:pPr>
                  <w:r>
                    <w:rPr>
                      <w:sz w:val="20"/>
                    </w:rPr>
                    <w:t>-Eisenhower president video</w:t>
                  </w:r>
                </w:p>
                <w:p w:rsidR="001B3A41" w:rsidRDefault="001B3A41" w:rsidP="00361349">
                  <w:pPr>
                    <w:rPr>
                      <w:sz w:val="20"/>
                    </w:rPr>
                  </w:pPr>
                  <w:r w:rsidRPr="00874118">
                    <w:rPr>
                      <w:sz w:val="20"/>
                    </w:rPr>
                    <w:t xml:space="preserve">-Reading on </w:t>
                  </w:r>
                  <w:r>
                    <w:rPr>
                      <w:sz w:val="20"/>
                    </w:rPr>
                    <w:t>Baby Boom and P.C. on suburbs  (find the relationship between the two)</w:t>
                  </w:r>
                </w:p>
                <w:p w:rsidR="001B3A41" w:rsidRPr="00874118" w:rsidRDefault="001B3A41" w:rsidP="00361349">
                  <w:pPr>
                    <w:rPr>
                      <w:sz w:val="20"/>
                    </w:rPr>
                  </w:pPr>
                  <w:r w:rsidRPr="00874118">
                    <w:rPr>
                      <w:sz w:val="20"/>
                    </w:rPr>
                    <w:t>-Readi</w:t>
                  </w:r>
                  <w:r>
                    <w:rPr>
                      <w:sz w:val="20"/>
                    </w:rPr>
                    <w:t xml:space="preserve">ng on “Being a Good Housewife” </w:t>
                  </w:r>
                </w:p>
                <w:p w:rsidR="001B3A41" w:rsidRPr="008138E3" w:rsidRDefault="001B3A41" w:rsidP="008138E3">
                  <w:pPr>
                    <w:rPr>
                      <w:sz w:val="20"/>
                    </w:rPr>
                  </w:pPr>
                </w:p>
                <w:p w:rsidR="001B3A41" w:rsidRDefault="001B3A41" w:rsidP="008138E3">
                  <w:pPr>
                    <w:rPr>
                      <w:sz w:val="20"/>
                    </w:rPr>
                  </w:pPr>
                  <w:r w:rsidRPr="008138E3">
                    <w:rPr>
                      <w:sz w:val="20"/>
                    </w:rPr>
                    <w:t>April 3</w:t>
                  </w:r>
                </w:p>
                <w:p w:rsidR="001B3A41" w:rsidRPr="008138E3" w:rsidRDefault="001B3A41" w:rsidP="008138E3">
                  <w:pPr>
                    <w:rPr>
                      <w:sz w:val="20"/>
                    </w:rPr>
                  </w:pPr>
                  <w:r>
                    <w:rPr>
                      <w:sz w:val="20"/>
                    </w:rPr>
                    <w:t>-ACT fill out</w:t>
                  </w:r>
                </w:p>
                <w:p w:rsidR="001B3A41" w:rsidRPr="008138E3" w:rsidRDefault="001B3A41" w:rsidP="008138E3">
                  <w:pPr>
                    <w:rPr>
                      <w:sz w:val="20"/>
                    </w:rPr>
                  </w:pPr>
                </w:p>
                <w:p w:rsidR="001B3A41" w:rsidRDefault="001B3A41" w:rsidP="008138E3">
                  <w:pPr>
                    <w:rPr>
                      <w:sz w:val="20"/>
                    </w:rPr>
                  </w:pPr>
                  <w:r w:rsidRPr="008138E3">
                    <w:rPr>
                      <w:sz w:val="20"/>
                    </w:rPr>
                    <w:t>April 4</w:t>
                  </w:r>
                </w:p>
                <w:p w:rsidR="001B3A41" w:rsidRPr="008138E3" w:rsidRDefault="001B3A41" w:rsidP="008138E3">
                  <w:pPr>
                    <w:rPr>
                      <w:sz w:val="20"/>
                    </w:rPr>
                  </w:pPr>
                  <w:r>
                    <w:rPr>
                      <w:sz w:val="20"/>
                    </w:rPr>
                    <w:t>-ACT fill out</w:t>
                  </w:r>
                </w:p>
                <w:p w:rsidR="001B3A41" w:rsidRDefault="001B3A41" w:rsidP="008138E3">
                  <w:pPr>
                    <w:rPr>
                      <w:sz w:val="20"/>
                    </w:rPr>
                  </w:pPr>
                  <w:r>
                    <w:rPr>
                      <w:sz w:val="20"/>
                    </w:rPr>
                    <w:t>-Show “Duck and Cover”</w:t>
                  </w:r>
                </w:p>
                <w:p w:rsidR="001B3A41" w:rsidRPr="008138E3" w:rsidRDefault="001B3A41" w:rsidP="008138E3">
                  <w:pPr>
                    <w:rPr>
                      <w:sz w:val="20"/>
                    </w:rPr>
                  </w:pPr>
                </w:p>
                <w:p w:rsidR="001B3A41" w:rsidRDefault="001B3A41" w:rsidP="008138E3">
                  <w:pPr>
                    <w:rPr>
                      <w:sz w:val="20"/>
                    </w:rPr>
                  </w:pPr>
                  <w:r w:rsidRPr="008138E3">
                    <w:rPr>
                      <w:sz w:val="20"/>
                    </w:rPr>
                    <w:t>April 5</w:t>
                  </w:r>
                </w:p>
                <w:p w:rsidR="001B3A41" w:rsidRDefault="001B3A41" w:rsidP="008138E3">
                  <w:pPr>
                    <w:rPr>
                      <w:sz w:val="20"/>
                    </w:rPr>
                  </w:pPr>
                  <w:r>
                    <w:rPr>
                      <w:sz w:val="20"/>
                    </w:rPr>
                    <w:t>-Power Point on Ch 29</w:t>
                  </w:r>
                </w:p>
                <w:p w:rsidR="001B3A41" w:rsidRDefault="001B3A41" w:rsidP="004C79ED">
                  <w:pPr>
                    <w:rPr>
                      <w:sz w:val="20"/>
                    </w:rPr>
                  </w:pPr>
                  <w:r>
                    <w:rPr>
                      <w:sz w:val="20"/>
                    </w:rPr>
                    <w:t>-Ch 28/29 Quiz</w:t>
                  </w:r>
                </w:p>
                <w:p w:rsidR="001B3A41" w:rsidRDefault="001B3A41" w:rsidP="004C79ED">
                  <w:pPr>
                    <w:rPr>
                      <w:sz w:val="20"/>
                    </w:rPr>
                  </w:pPr>
                  <w:r>
                    <w:rPr>
                      <w:sz w:val="20"/>
                    </w:rPr>
                    <w:t xml:space="preserve">-Go over Quiz </w:t>
                  </w:r>
                </w:p>
                <w:p w:rsidR="001B3A41" w:rsidRDefault="001B3A41" w:rsidP="004C79ED">
                  <w:pPr>
                    <w:rPr>
                      <w:sz w:val="20"/>
                    </w:rPr>
                  </w:pPr>
                  <w:r>
                    <w:rPr>
                      <w:sz w:val="20"/>
                    </w:rPr>
                    <w:t>-Grouping Activity/Out burst on Ch 28 and 29 (if we have time/review)</w:t>
                  </w:r>
                </w:p>
                <w:p w:rsidR="001B3A41" w:rsidRDefault="001B3A41"/>
              </w:txbxContent>
            </v:textbox>
            <w10:wrap type="tight"/>
          </v:shape>
        </w:pict>
      </w:r>
      <w:r>
        <w:rPr>
          <w:noProof/>
        </w:rPr>
        <w:pict>
          <v:shape id="_x0000_s1093" type="#_x0000_t202" style="position:absolute;margin-left:-36pt;margin-top:0;width:252pt;height:9in;z-index:251686912;mso-wrap-edited:f" wrapcoords="0 0 21600 0 21600 21600 0 21600 0 0" filled="f" strokecolor="black [3213]">
            <v:fill o:detectmouseclick="t"/>
            <v:textbox inset=",7.2pt,,7.2pt">
              <w:txbxContent>
                <w:p w:rsidR="001B3A41" w:rsidRDefault="001B3A41">
                  <w:pPr>
                    <w:rPr>
                      <w:sz w:val="20"/>
                    </w:rPr>
                  </w:pPr>
                  <w:r w:rsidRPr="008138E3">
                    <w:rPr>
                      <w:sz w:val="20"/>
                    </w:rPr>
                    <w:t>March 18</w:t>
                  </w:r>
                </w:p>
                <w:p w:rsidR="001B3A41" w:rsidRPr="008138E3" w:rsidRDefault="001B3A41">
                  <w:pPr>
                    <w:rPr>
                      <w:sz w:val="20"/>
                    </w:rPr>
                  </w:pPr>
                  <w:r>
                    <w:rPr>
                      <w:sz w:val="20"/>
                    </w:rPr>
                    <w:t>-Ch 21 Sec 1 and 2 (in class/finish for HW)</w:t>
                  </w:r>
                </w:p>
                <w:p w:rsidR="001B3A41" w:rsidRDefault="001B3A41" w:rsidP="008138E3">
                  <w:pPr>
                    <w:rPr>
                      <w:sz w:val="20"/>
                    </w:rPr>
                  </w:pPr>
                  <w:r>
                    <w:rPr>
                      <w:sz w:val="20"/>
                    </w:rPr>
                    <w:t>-Compare Chaplin films</w:t>
                  </w:r>
                </w:p>
                <w:p w:rsidR="001B3A41" w:rsidRPr="00C44EFD" w:rsidRDefault="001B3A41" w:rsidP="008138E3">
                  <w:pPr>
                    <w:rPr>
                      <w:sz w:val="20"/>
                    </w:rPr>
                  </w:pPr>
                  <w:r>
                    <w:rPr>
                      <w:sz w:val="20"/>
                    </w:rPr>
                    <w:t>-Power Point Ch 21 Sec 3</w:t>
                  </w:r>
                </w:p>
                <w:p w:rsidR="001B3A41" w:rsidRPr="008138E3" w:rsidRDefault="001B3A41">
                  <w:pPr>
                    <w:rPr>
                      <w:sz w:val="20"/>
                    </w:rPr>
                  </w:pPr>
                </w:p>
                <w:p w:rsidR="001B3A41" w:rsidRDefault="001B3A41">
                  <w:pPr>
                    <w:rPr>
                      <w:sz w:val="20"/>
                    </w:rPr>
                  </w:pPr>
                  <w:r w:rsidRPr="008138E3">
                    <w:rPr>
                      <w:sz w:val="20"/>
                    </w:rPr>
                    <w:t>March 19</w:t>
                  </w:r>
                </w:p>
                <w:p w:rsidR="001B3A41" w:rsidRDefault="001B3A41">
                  <w:pPr>
                    <w:rPr>
                      <w:sz w:val="20"/>
                    </w:rPr>
                  </w:pPr>
                  <w:r w:rsidRPr="00C44EFD">
                    <w:rPr>
                      <w:sz w:val="20"/>
                    </w:rPr>
                    <w:t>-Compare pict</w:t>
                  </w:r>
                  <w:r>
                    <w:rPr>
                      <w:sz w:val="20"/>
                    </w:rPr>
                    <w:t xml:space="preserve">ures of flapper girl lifestyle </w:t>
                  </w:r>
                </w:p>
                <w:p w:rsidR="001B3A41" w:rsidRPr="008138E3" w:rsidRDefault="001B3A41">
                  <w:pPr>
                    <w:rPr>
                      <w:sz w:val="20"/>
                    </w:rPr>
                  </w:pPr>
                  <w:r>
                    <w:rPr>
                      <w:sz w:val="20"/>
                    </w:rPr>
                    <w:t>-Ch 21 Sec 3-4 Power Point</w:t>
                  </w:r>
                </w:p>
                <w:p w:rsidR="001B3A41" w:rsidRDefault="001B3A41">
                  <w:pPr>
                    <w:rPr>
                      <w:sz w:val="20"/>
                    </w:rPr>
                  </w:pPr>
                  <w:r w:rsidRPr="00C44EFD">
                    <w:rPr>
                      <w:sz w:val="20"/>
                    </w:rPr>
                    <w:t xml:space="preserve">-P.C. on Prohibition </w:t>
                  </w:r>
                </w:p>
                <w:p w:rsidR="001B3A41" w:rsidRPr="00C44EFD" w:rsidRDefault="001B3A41" w:rsidP="00852647">
                  <w:pPr>
                    <w:rPr>
                      <w:sz w:val="20"/>
                    </w:rPr>
                  </w:pPr>
                  <w:r w:rsidRPr="00C44EFD">
                    <w:rPr>
                      <w:sz w:val="20"/>
                    </w:rPr>
                    <w:t>-</w:t>
                  </w:r>
                  <w:r>
                    <w:rPr>
                      <w:sz w:val="20"/>
                    </w:rPr>
                    <w:t xml:space="preserve">Start The America the Story of Us (Boom) </w:t>
                  </w:r>
                </w:p>
                <w:p w:rsidR="001B3A41" w:rsidRPr="008138E3" w:rsidRDefault="001B3A41">
                  <w:pPr>
                    <w:rPr>
                      <w:sz w:val="20"/>
                    </w:rPr>
                  </w:pPr>
                </w:p>
                <w:p w:rsidR="001B3A41" w:rsidRDefault="001B3A41">
                  <w:pPr>
                    <w:rPr>
                      <w:sz w:val="20"/>
                    </w:rPr>
                  </w:pPr>
                  <w:r w:rsidRPr="008138E3">
                    <w:rPr>
                      <w:sz w:val="20"/>
                    </w:rPr>
                    <w:t xml:space="preserve">March 20 </w:t>
                  </w:r>
                </w:p>
                <w:p w:rsidR="001B3A41" w:rsidRPr="00C44EFD" w:rsidRDefault="001B3A41" w:rsidP="00852647">
                  <w:pPr>
                    <w:rPr>
                      <w:sz w:val="20"/>
                    </w:rPr>
                  </w:pPr>
                  <w:r w:rsidRPr="00C44EFD">
                    <w:rPr>
                      <w:sz w:val="20"/>
                    </w:rPr>
                    <w:t>-</w:t>
                  </w:r>
                  <w:r>
                    <w:rPr>
                      <w:sz w:val="20"/>
                    </w:rPr>
                    <w:t xml:space="preserve">Finish The America the Story of Us (Boom) </w:t>
                  </w:r>
                </w:p>
                <w:p w:rsidR="001B3A41" w:rsidRDefault="001B3A41" w:rsidP="00831EA2">
                  <w:pPr>
                    <w:rPr>
                      <w:sz w:val="20"/>
                    </w:rPr>
                  </w:pPr>
                  <w:r>
                    <w:rPr>
                      <w:sz w:val="20"/>
                    </w:rPr>
                    <w:t>-Ch 20-21 Quiz</w:t>
                  </w:r>
                </w:p>
                <w:p w:rsidR="001B3A41" w:rsidRPr="008138E3" w:rsidRDefault="001B3A41" w:rsidP="00831EA2">
                  <w:pPr>
                    <w:rPr>
                      <w:sz w:val="20"/>
                    </w:rPr>
                  </w:pPr>
                  <w:r>
                    <w:rPr>
                      <w:sz w:val="20"/>
                    </w:rPr>
                    <w:t>-Go over Quiz</w:t>
                  </w:r>
                </w:p>
                <w:p w:rsidR="001B3A41" w:rsidRPr="008138E3" w:rsidRDefault="001B3A41">
                  <w:pPr>
                    <w:rPr>
                      <w:sz w:val="20"/>
                    </w:rPr>
                  </w:pPr>
                </w:p>
                <w:p w:rsidR="001B3A41" w:rsidRDefault="001B3A41">
                  <w:pPr>
                    <w:rPr>
                      <w:sz w:val="20"/>
                    </w:rPr>
                  </w:pPr>
                  <w:r w:rsidRPr="008138E3">
                    <w:rPr>
                      <w:sz w:val="20"/>
                    </w:rPr>
                    <w:t>March 21</w:t>
                  </w:r>
                </w:p>
                <w:p w:rsidR="001B3A41" w:rsidRPr="008138E3" w:rsidRDefault="001B3A41">
                  <w:pPr>
                    <w:rPr>
                      <w:sz w:val="20"/>
                    </w:rPr>
                  </w:pPr>
                  <w:r>
                    <w:rPr>
                      <w:sz w:val="20"/>
                    </w:rPr>
                    <w:t>-</w:t>
                  </w:r>
                  <w:r w:rsidRPr="00874118">
                    <w:rPr>
                      <w:sz w:val="20"/>
                    </w:rPr>
                    <w:t>Great Depression debate W.S.</w:t>
                  </w:r>
                  <w:r>
                    <w:rPr>
                      <w:sz w:val="20"/>
                    </w:rPr>
                    <w:t xml:space="preserve"> (in class/T-Chart or reading strategy)</w:t>
                  </w:r>
                </w:p>
                <w:p w:rsidR="001B3A41" w:rsidRDefault="001B3A41" w:rsidP="00831EA2">
                  <w:pPr>
                    <w:rPr>
                      <w:sz w:val="20"/>
                    </w:rPr>
                  </w:pPr>
                  <w:r w:rsidRPr="00874118">
                    <w:rPr>
                      <w:sz w:val="20"/>
                    </w:rPr>
                    <w:t xml:space="preserve">-Power Point on road to the Great Depression </w:t>
                  </w:r>
                </w:p>
                <w:p w:rsidR="001B3A41" w:rsidRPr="00874118" w:rsidRDefault="001B3A41" w:rsidP="00831EA2">
                  <w:pPr>
                    <w:rPr>
                      <w:sz w:val="20"/>
                    </w:rPr>
                  </w:pPr>
                  <w:r w:rsidRPr="00874118">
                    <w:rPr>
                      <w:sz w:val="20"/>
                    </w:rPr>
                    <w:t xml:space="preserve">-Hoover President video </w:t>
                  </w:r>
                </w:p>
                <w:p w:rsidR="001B3A41" w:rsidRPr="008138E3" w:rsidRDefault="001B3A41">
                  <w:pPr>
                    <w:rPr>
                      <w:sz w:val="20"/>
                    </w:rPr>
                  </w:pPr>
                </w:p>
                <w:p w:rsidR="001B3A41" w:rsidRDefault="001B3A41">
                  <w:pPr>
                    <w:rPr>
                      <w:sz w:val="20"/>
                    </w:rPr>
                  </w:pPr>
                  <w:r w:rsidRPr="008138E3">
                    <w:rPr>
                      <w:sz w:val="20"/>
                    </w:rPr>
                    <w:t>March 22</w:t>
                  </w:r>
                </w:p>
                <w:p w:rsidR="001B3A41" w:rsidRDefault="001B3A41" w:rsidP="00FB36CA">
                  <w:pPr>
                    <w:rPr>
                      <w:sz w:val="20"/>
                    </w:rPr>
                  </w:pPr>
                  <w:r w:rsidRPr="00874118">
                    <w:rPr>
                      <w:sz w:val="20"/>
                    </w:rPr>
                    <w:t>-</w:t>
                  </w:r>
                  <w:r>
                    <w:rPr>
                      <w:sz w:val="20"/>
                    </w:rPr>
                    <w:t xml:space="preserve">Finish </w:t>
                  </w:r>
                  <w:r w:rsidRPr="00874118">
                    <w:rPr>
                      <w:sz w:val="20"/>
                    </w:rPr>
                    <w:t xml:space="preserve">Power Point on road to the Great Depression </w:t>
                  </w:r>
                </w:p>
                <w:p w:rsidR="001B3A41" w:rsidRPr="008138E3" w:rsidRDefault="001B3A41">
                  <w:pPr>
                    <w:rPr>
                      <w:sz w:val="20"/>
                    </w:rPr>
                  </w:pPr>
                  <w:r>
                    <w:rPr>
                      <w:sz w:val="20"/>
                    </w:rPr>
                    <w:t xml:space="preserve">-Hoover President video </w:t>
                  </w:r>
                </w:p>
                <w:p w:rsidR="001B3A41" w:rsidRDefault="001B3A41">
                  <w:pPr>
                    <w:rPr>
                      <w:sz w:val="20"/>
                    </w:rPr>
                  </w:pPr>
                </w:p>
                <w:p w:rsidR="001B3A41" w:rsidRDefault="001B3A41">
                  <w:pPr>
                    <w:rPr>
                      <w:sz w:val="20"/>
                    </w:rPr>
                  </w:pPr>
                  <w:r w:rsidRPr="00874118">
                    <w:rPr>
                      <w:b/>
                      <w:sz w:val="20"/>
                      <w:u w:val="single"/>
                    </w:rPr>
                    <w:t>SPRING BREAK</w:t>
                  </w:r>
                </w:p>
                <w:p w:rsidR="001B3A41" w:rsidRDefault="001B3A41">
                  <w:pPr>
                    <w:rPr>
                      <w:sz w:val="20"/>
                    </w:rPr>
                  </w:pPr>
                </w:p>
                <w:p w:rsidR="001B3A41" w:rsidRPr="008138E3" w:rsidRDefault="001B3A41">
                  <w:pPr>
                    <w:rPr>
                      <w:sz w:val="20"/>
                    </w:rPr>
                  </w:pPr>
                </w:p>
                <w:p w:rsidR="001B3A41" w:rsidRDefault="001B3A41">
                  <w:pPr>
                    <w:rPr>
                      <w:sz w:val="20"/>
                    </w:rPr>
                  </w:pPr>
                  <w:r w:rsidRPr="008138E3">
                    <w:rPr>
                      <w:sz w:val="20"/>
                    </w:rPr>
                    <w:t>April 1</w:t>
                  </w:r>
                </w:p>
                <w:p w:rsidR="001B3A41" w:rsidRPr="008138E3" w:rsidRDefault="001B3A41">
                  <w:pPr>
                    <w:rPr>
                      <w:sz w:val="20"/>
                    </w:rPr>
                  </w:pPr>
                  <w:r>
                    <w:rPr>
                      <w:sz w:val="20"/>
                    </w:rPr>
                    <w:t>-Go over Hoover president video guide (forgot to hand them out)</w:t>
                  </w:r>
                </w:p>
                <w:p w:rsidR="001B3A41" w:rsidRDefault="001B3A41" w:rsidP="00831EA2">
                  <w:pPr>
                    <w:rPr>
                      <w:sz w:val="20"/>
                    </w:rPr>
                  </w:pPr>
                  <w:r w:rsidRPr="00874118">
                    <w:rPr>
                      <w:sz w:val="20"/>
                    </w:rPr>
                    <w:t>-Show GD short video</w:t>
                  </w:r>
                </w:p>
                <w:p w:rsidR="001B3A41" w:rsidRPr="00874118" w:rsidRDefault="001B3A41" w:rsidP="00831EA2">
                  <w:pPr>
                    <w:rPr>
                      <w:sz w:val="20"/>
                    </w:rPr>
                  </w:pPr>
                  <w:r>
                    <w:rPr>
                      <w:sz w:val="20"/>
                    </w:rPr>
                    <w:t xml:space="preserve">-ACT reading on Clara Barton </w:t>
                  </w:r>
                </w:p>
                <w:p w:rsidR="001B3A41" w:rsidRPr="008138E3" w:rsidRDefault="001B3A41">
                  <w:pPr>
                    <w:rPr>
                      <w:sz w:val="20"/>
                    </w:rPr>
                  </w:pPr>
                </w:p>
                <w:p w:rsidR="001B3A41" w:rsidRPr="008138E3" w:rsidRDefault="001B3A41">
                  <w:pPr>
                    <w:rPr>
                      <w:sz w:val="20"/>
                    </w:rPr>
                  </w:pPr>
                  <w:r w:rsidRPr="008138E3">
                    <w:rPr>
                      <w:sz w:val="20"/>
                    </w:rPr>
                    <w:t>April 2</w:t>
                  </w:r>
                </w:p>
                <w:p w:rsidR="001B3A41" w:rsidRPr="00C44EFD" w:rsidRDefault="001B3A41" w:rsidP="008C1B58">
                  <w:pPr>
                    <w:rPr>
                      <w:sz w:val="20"/>
                    </w:rPr>
                  </w:pPr>
                  <w:r w:rsidRPr="00C44EFD">
                    <w:rPr>
                      <w:sz w:val="20"/>
                    </w:rPr>
                    <w:t>-</w:t>
                  </w:r>
                  <w:r>
                    <w:rPr>
                      <w:sz w:val="20"/>
                    </w:rPr>
                    <w:t xml:space="preserve">Start The America the Story of Us (Bust) </w:t>
                  </w:r>
                </w:p>
                <w:p w:rsidR="001B3A41" w:rsidRPr="008138E3" w:rsidRDefault="001B3A41">
                  <w:pPr>
                    <w:rPr>
                      <w:sz w:val="20"/>
                    </w:rPr>
                  </w:pPr>
                </w:p>
                <w:p w:rsidR="001B3A41" w:rsidRDefault="001B3A41">
                  <w:pPr>
                    <w:rPr>
                      <w:sz w:val="20"/>
                    </w:rPr>
                  </w:pPr>
                  <w:r w:rsidRPr="008138E3">
                    <w:rPr>
                      <w:sz w:val="20"/>
                    </w:rPr>
                    <w:t>April 3</w:t>
                  </w:r>
                </w:p>
                <w:p w:rsidR="001B3A41" w:rsidRPr="008138E3" w:rsidRDefault="001B3A41" w:rsidP="004B16F3">
                  <w:pPr>
                    <w:rPr>
                      <w:sz w:val="20"/>
                    </w:rPr>
                  </w:pPr>
                  <w:r>
                    <w:rPr>
                      <w:sz w:val="20"/>
                    </w:rPr>
                    <w:t xml:space="preserve">-ACT fill out </w:t>
                  </w:r>
                </w:p>
                <w:p w:rsidR="001B3A41" w:rsidRPr="008138E3" w:rsidRDefault="001B3A41">
                  <w:pPr>
                    <w:rPr>
                      <w:sz w:val="20"/>
                    </w:rPr>
                  </w:pPr>
                </w:p>
                <w:p w:rsidR="001B3A41" w:rsidRPr="008138E3" w:rsidRDefault="001B3A41">
                  <w:pPr>
                    <w:rPr>
                      <w:sz w:val="20"/>
                    </w:rPr>
                  </w:pPr>
                  <w:r w:rsidRPr="008138E3">
                    <w:rPr>
                      <w:sz w:val="20"/>
                    </w:rPr>
                    <w:t>April 4</w:t>
                  </w:r>
                </w:p>
                <w:p w:rsidR="001B3A41" w:rsidRPr="008138E3" w:rsidRDefault="001B3A41" w:rsidP="00806B85">
                  <w:pPr>
                    <w:rPr>
                      <w:sz w:val="20"/>
                    </w:rPr>
                  </w:pPr>
                  <w:r>
                    <w:rPr>
                      <w:sz w:val="20"/>
                    </w:rPr>
                    <w:t xml:space="preserve">-ACT fill out </w:t>
                  </w:r>
                </w:p>
                <w:p w:rsidR="001B3A41" w:rsidRDefault="001B3A41">
                  <w:pPr>
                    <w:rPr>
                      <w:sz w:val="20"/>
                    </w:rPr>
                  </w:pPr>
                  <w:r>
                    <w:rPr>
                      <w:sz w:val="20"/>
                    </w:rPr>
                    <w:t xml:space="preserve">-HW Letters from the Dust Bowl </w:t>
                  </w:r>
                </w:p>
                <w:p w:rsidR="001B3A41" w:rsidRPr="008138E3" w:rsidRDefault="001B3A41">
                  <w:pPr>
                    <w:rPr>
                      <w:sz w:val="20"/>
                    </w:rPr>
                  </w:pPr>
                </w:p>
                <w:p w:rsidR="001B3A41" w:rsidRDefault="001B3A41">
                  <w:pPr>
                    <w:rPr>
                      <w:sz w:val="20"/>
                    </w:rPr>
                  </w:pPr>
                  <w:r w:rsidRPr="008138E3">
                    <w:rPr>
                      <w:sz w:val="20"/>
                    </w:rPr>
                    <w:t>April 5</w:t>
                  </w:r>
                </w:p>
                <w:p w:rsidR="001B3A41" w:rsidRDefault="001B3A41">
                  <w:pPr>
                    <w:rPr>
                      <w:sz w:val="20"/>
                    </w:rPr>
                  </w:pPr>
                  <w:r>
                    <w:rPr>
                      <w:sz w:val="20"/>
                    </w:rPr>
                    <w:t xml:space="preserve">-PC on Great Depression </w:t>
                  </w:r>
                </w:p>
                <w:p w:rsidR="001B3A41" w:rsidRDefault="001B3A41" w:rsidP="009A6E7B">
                  <w:pPr>
                    <w:rPr>
                      <w:sz w:val="20"/>
                    </w:rPr>
                  </w:pPr>
                  <w:r w:rsidRPr="00874118">
                    <w:rPr>
                      <w:sz w:val="20"/>
                    </w:rPr>
                    <w:t xml:space="preserve">-Power Point on G.D. second sheet </w:t>
                  </w:r>
                </w:p>
                <w:p w:rsidR="001B3A41" w:rsidRDefault="001B3A41" w:rsidP="009A6E7B">
                  <w:pPr>
                    <w:rPr>
                      <w:sz w:val="20"/>
                    </w:rPr>
                  </w:pPr>
                  <w:r>
                    <w:rPr>
                      <w:sz w:val="20"/>
                    </w:rPr>
                    <w:t xml:space="preserve">-FDR New Deal of President video </w:t>
                  </w:r>
                </w:p>
                <w:p w:rsidR="001B3A41" w:rsidRPr="00874118" w:rsidRDefault="001B3A41" w:rsidP="006C0002">
                  <w:pPr>
                    <w:rPr>
                      <w:sz w:val="20"/>
                    </w:rPr>
                  </w:pPr>
                  <w:r>
                    <w:rPr>
                      <w:sz w:val="20"/>
                    </w:rPr>
                    <w:t xml:space="preserve">-Introduce New Deal Project </w:t>
                  </w:r>
                </w:p>
                <w:p w:rsidR="001B3A41" w:rsidRDefault="001B3A41">
                  <w:pPr>
                    <w:rPr>
                      <w:sz w:val="20"/>
                    </w:rPr>
                  </w:pPr>
                </w:p>
                <w:p w:rsidR="001B3A41" w:rsidRPr="008138E3" w:rsidRDefault="001B3A41">
                  <w:pPr>
                    <w:rPr>
                      <w:sz w:val="20"/>
                    </w:rPr>
                  </w:pPr>
                </w:p>
              </w:txbxContent>
            </v:textbox>
            <w10:wrap type="tight"/>
          </v:shape>
        </w:pict>
      </w:r>
    </w:p>
    <w:p w:rsidR="009B7453" w:rsidRDefault="004A50BB">
      <w:r>
        <w:rPr>
          <w:noProof/>
        </w:rPr>
        <w:pict>
          <v:shape id="_x0000_s1099" type="#_x0000_t202" style="position:absolute;margin-left:216.35pt;margin-top:-36pt;width:287.65pt;height:719.6pt;z-index:251689984;mso-wrap-edited:f;mso-position-horizontal:absolute;mso-position-vertical:absolute" wrapcoords="0 0 21600 0 21600 21600 0 21600 0 0" filled="f" strokecolor="black [3213]">
            <v:fill o:detectmouseclick="t"/>
            <v:textbox inset=",7.2pt,,7.2pt">
              <w:txbxContent>
                <w:p w:rsidR="001B3A41" w:rsidRPr="004C79ED" w:rsidRDefault="001B3A41" w:rsidP="004C79ED">
                  <w:pPr>
                    <w:rPr>
                      <w:sz w:val="20"/>
                    </w:rPr>
                  </w:pPr>
                  <w:r w:rsidRPr="004C79ED">
                    <w:rPr>
                      <w:sz w:val="20"/>
                    </w:rPr>
                    <w:t>April 8</w:t>
                  </w:r>
                </w:p>
                <w:p w:rsidR="001B3A41" w:rsidRPr="008138E3" w:rsidRDefault="001B3A41" w:rsidP="004C79ED">
                  <w:pPr>
                    <w:rPr>
                      <w:sz w:val="20"/>
                    </w:rPr>
                  </w:pPr>
                  <w:r>
                    <w:rPr>
                      <w:sz w:val="20"/>
                    </w:rPr>
                    <w:t>-Unit 9 Exam</w:t>
                  </w:r>
                </w:p>
                <w:p w:rsidR="001B3A41" w:rsidRPr="004C79ED" w:rsidRDefault="001B3A41" w:rsidP="004C79ED">
                  <w:pPr>
                    <w:rPr>
                      <w:sz w:val="20"/>
                    </w:rPr>
                  </w:pPr>
                </w:p>
                <w:p w:rsidR="001B3A41" w:rsidRPr="004C79ED" w:rsidRDefault="001B3A41" w:rsidP="004C79ED">
                  <w:pPr>
                    <w:rPr>
                      <w:sz w:val="20"/>
                    </w:rPr>
                  </w:pPr>
                  <w:r w:rsidRPr="004C79ED">
                    <w:rPr>
                      <w:sz w:val="20"/>
                    </w:rPr>
                    <w:t>April 9</w:t>
                  </w:r>
                </w:p>
                <w:p w:rsidR="001B3A41" w:rsidRDefault="001B3A41" w:rsidP="004C79ED">
                  <w:pPr>
                    <w:rPr>
                      <w:sz w:val="20"/>
                    </w:rPr>
                  </w:pPr>
                  <w:r>
                    <w:rPr>
                      <w:sz w:val="20"/>
                    </w:rPr>
                    <w:t xml:space="preserve">-Go over Unit 9 Exam </w:t>
                  </w:r>
                </w:p>
                <w:p w:rsidR="001B3A41" w:rsidRDefault="001B3A41" w:rsidP="004C79ED">
                  <w:pPr>
                    <w:rPr>
                      <w:sz w:val="20"/>
                    </w:rPr>
                  </w:pPr>
                  <w:r>
                    <w:rPr>
                      <w:sz w:val="20"/>
                    </w:rPr>
                    <w:t xml:space="preserve">-FRQ on Containment </w:t>
                  </w:r>
                </w:p>
                <w:p w:rsidR="001B3A41" w:rsidRPr="00137297" w:rsidRDefault="001B3A41" w:rsidP="00AF3B99">
                  <w:pPr>
                    <w:rPr>
                      <w:sz w:val="20"/>
                    </w:rPr>
                  </w:pPr>
                  <w:r w:rsidRPr="00137297">
                    <w:rPr>
                      <w:sz w:val="20"/>
                    </w:rPr>
                    <w:t>-HW “Crisis in Little Rock”</w:t>
                  </w:r>
                </w:p>
                <w:p w:rsidR="001B3A41" w:rsidRPr="004C79ED" w:rsidRDefault="001B3A41" w:rsidP="004C79ED">
                  <w:pPr>
                    <w:rPr>
                      <w:sz w:val="20"/>
                    </w:rPr>
                  </w:pPr>
                </w:p>
                <w:p w:rsidR="001B3A41" w:rsidRDefault="001B3A41" w:rsidP="004C79ED">
                  <w:pPr>
                    <w:rPr>
                      <w:sz w:val="20"/>
                    </w:rPr>
                  </w:pPr>
                  <w:r w:rsidRPr="004C79ED">
                    <w:rPr>
                      <w:sz w:val="20"/>
                    </w:rPr>
                    <w:t>April 10</w:t>
                  </w:r>
                </w:p>
                <w:p w:rsidR="001B3A41" w:rsidRDefault="001B3A41" w:rsidP="004C79ED">
                  <w:pPr>
                    <w:rPr>
                      <w:sz w:val="20"/>
                    </w:rPr>
                  </w:pPr>
                  <w:r>
                    <w:rPr>
                      <w:sz w:val="20"/>
                    </w:rPr>
                    <w:t xml:space="preserve">-Unit 9 </w:t>
                  </w:r>
                  <w:proofErr w:type="gramStart"/>
                  <w:r>
                    <w:rPr>
                      <w:sz w:val="20"/>
                    </w:rPr>
                    <w:t>Peer</w:t>
                  </w:r>
                  <w:proofErr w:type="gramEnd"/>
                  <w:r>
                    <w:rPr>
                      <w:sz w:val="20"/>
                    </w:rPr>
                    <w:t xml:space="preserve"> Edit of FRQ </w:t>
                  </w:r>
                </w:p>
                <w:p w:rsidR="001B3A41" w:rsidRPr="004C79ED" w:rsidRDefault="001B3A41" w:rsidP="004C79ED">
                  <w:pPr>
                    <w:rPr>
                      <w:sz w:val="20"/>
                    </w:rPr>
                  </w:pPr>
                  <w:r w:rsidRPr="00137297">
                    <w:rPr>
                      <w:sz w:val="20"/>
                    </w:rPr>
                    <w:t>-Power Point on Ch 30 (Civil Rights 50’s)</w:t>
                  </w:r>
                </w:p>
                <w:p w:rsidR="001B3A41" w:rsidRDefault="001B3A41" w:rsidP="00C8397E">
                  <w:pPr>
                    <w:rPr>
                      <w:sz w:val="20"/>
                    </w:rPr>
                  </w:pPr>
                  <w:r>
                    <w:rPr>
                      <w:sz w:val="20"/>
                    </w:rPr>
                    <w:t xml:space="preserve">-Assign </w:t>
                  </w:r>
                  <w:r w:rsidRPr="00137297">
                    <w:rPr>
                      <w:sz w:val="20"/>
                    </w:rPr>
                    <w:t>Civil Rights round table discussion</w:t>
                  </w:r>
                  <w:r>
                    <w:rPr>
                      <w:sz w:val="20"/>
                    </w:rPr>
                    <w:t xml:space="preserve"> (add 13. Malcolm X 14. James Meredith 15. Ella Baker)</w:t>
                  </w:r>
                </w:p>
                <w:p w:rsidR="001B3A41" w:rsidRPr="004C79ED" w:rsidRDefault="001B3A41" w:rsidP="00650E47">
                  <w:pPr>
                    <w:rPr>
                      <w:sz w:val="20"/>
                    </w:rPr>
                  </w:pPr>
                  <w:r w:rsidRPr="00137297">
                    <w:rPr>
                      <w:sz w:val="20"/>
                    </w:rPr>
                    <w:t>-</w:t>
                  </w:r>
                  <w:r>
                    <w:rPr>
                      <w:sz w:val="20"/>
                    </w:rPr>
                    <w:t xml:space="preserve">HW </w:t>
                  </w:r>
                  <w:r w:rsidRPr="00137297">
                    <w:rPr>
                      <w:sz w:val="20"/>
                    </w:rPr>
                    <w:t>The Brown Decision, Ten Years Later W.S.</w:t>
                  </w:r>
                </w:p>
                <w:p w:rsidR="001B3A41" w:rsidRPr="004C79ED" w:rsidRDefault="001B3A41" w:rsidP="004C79ED">
                  <w:pPr>
                    <w:rPr>
                      <w:sz w:val="20"/>
                    </w:rPr>
                  </w:pPr>
                </w:p>
                <w:p w:rsidR="001B3A41" w:rsidRDefault="001B3A41" w:rsidP="004C79ED">
                  <w:pPr>
                    <w:rPr>
                      <w:sz w:val="20"/>
                    </w:rPr>
                  </w:pPr>
                  <w:r w:rsidRPr="004C79ED">
                    <w:rPr>
                      <w:sz w:val="20"/>
                    </w:rPr>
                    <w:t>April 11</w:t>
                  </w:r>
                </w:p>
                <w:p w:rsidR="001B3A41" w:rsidRDefault="001B3A41" w:rsidP="004C79ED">
                  <w:pPr>
                    <w:rPr>
                      <w:sz w:val="20"/>
                    </w:rPr>
                  </w:pPr>
                  <w:r>
                    <w:rPr>
                      <w:sz w:val="20"/>
                    </w:rPr>
                    <w:t xml:space="preserve">-Discuss HW </w:t>
                  </w:r>
                </w:p>
                <w:p w:rsidR="001B3A41" w:rsidRPr="00137297" w:rsidRDefault="001B3A41" w:rsidP="00213DFA">
                  <w:pPr>
                    <w:rPr>
                      <w:sz w:val="20"/>
                    </w:rPr>
                  </w:pPr>
                  <w:r w:rsidRPr="00137297">
                    <w:rPr>
                      <w:sz w:val="20"/>
                    </w:rPr>
                    <w:t>-Power Poi</w:t>
                  </w:r>
                  <w:r>
                    <w:rPr>
                      <w:sz w:val="20"/>
                    </w:rPr>
                    <w:t>nt on Ch 30 (Civil Rights 60’s)</w:t>
                  </w:r>
                </w:p>
                <w:p w:rsidR="001B3A41" w:rsidRPr="00137297" w:rsidRDefault="001B3A41" w:rsidP="00C8397E">
                  <w:pPr>
                    <w:rPr>
                      <w:sz w:val="20"/>
                    </w:rPr>
                  </w:pPr>
                  <w:r w:rsidRPr="00137297">
                    <w:rPr>
                      <w:sz w:val="20"/>
                    </w:rPr>
                    <w:t>-</w:t>
                  </w:r>
                  <w:r>
                    <w:rPr>
                      <w:sz w:val="20"/>
                    </w:rPr>
                    <w:t xml:space="preserve">HW </w:t>
                  </w:r>
                  <w:r w:rsidRPr="00137297">
                    <w:rPr>
                      <w:sz w:val="20"/>
                    </w:rPr>
                    <w:t>“I have a dream” W.S.</w:t>
                  </w:r>
                </w:p>
                <w:p w:rsidR="001B3A41" w:rsidRPr="004C79ED" w:rsidRDefault="001B3A41" w:rsidP="004C79ED">
                  <w:pPr>
                    <w:rPr>
                      <w:sz w:val="20"/>
                    </w:rPr>
                  </w:pPr>
                </w:p>
                <w:p w:rsidR="001B3A41" w:rsidRPr="004C79ED" w:rsidRDefault="001B3A41" w:rsidP="004C79ED">
                  <w:pPr>
                    <w:rPr>
                      <w:sz w:val="20"/>
                    </w:rPr>
                  </w:pPr>
                  <w:r w:rsidRPr="004C79ED">
                    <w:rPr>
                      <w:sz w:val="20"/>
                    </w:rPr>
                    <w:t>April 12</w:t>
                  </w:r>
                </w:p>
                <w:p w:rsidR="001B3A41" w:rsidRDefault="001B3A41" w:rsidP="00C75B05">
                  <w:pPr>
                    <w:rPr>
                      <w:sz w:val="20"/>
                    </w:rPr>
                  </w:pPr>
                  <w:r w:rsidRPr="00137297">
                    <w:rPr>
                      <w:sz w:val="20"/>
                    </w:rPr>
                    <w:t>-Power Poin</w:t>
                  </w:r>
                  <w:r>
                    <w:rPr>
                      <w:sz w:val="20"/>
                    </w:rPr>
                    <w:t>t Ch 30 (JFK Domestic/Foreign Policies)</w:t>
                  </w:r>
                </w:p>
                <w:p w:rsidR="001B3A41" w:rsidRDefault="001B3A41" w:rsidP="00C75B05">
                  <w:pPr>
                    <w:rPr>
                      <w:sz w:val="20"/>
                    </w:rPr>
                  </w:pPr>
                  <w:r>
                    <w:rPr>
                      <w:sz w:val="20"/>
                    </w:rPr>
                    <w:t>-Choices on the board of options the U.S. could take against Cuba (attack Cuba With air strike/declare war on USSR/Do nothing and let missiles-warheads in/Naval Blockade of Cuba)</w:t>
                  </w:r>
                </w:p>
                <w:p w:rsidR="001B3A41" w:rsidRDefault="001B3A41" w:rsidP="00C75B05">
                  <w:pPr>
                    <w:rPr>
                      <w:sz w:val="20"/>
                    </w:rPr>
                  </w:pPr>
                  <w:r w:rsidRPr="00137297">
                    <w:rPr>
                      <w:sz w:val="20"/>
                    </w:rPr>
                    <w:t xml:space="preserve">-Show Fog of War Cuban Missile Crisis </w:t>
                  </w:r>
                </w:p>
                <w:p w:rsidR="001B3A41" w:rsidRPr="004C79ED" w:rsidRDefault="001B3A41" w:rsidP="004C79ED">
                  <w:pPr>
                    <w:rPr>
                      <w:sz w:val="20"/>
                    </w:rPr>
                  </w:pPr>
                </w:p>
                <w:p w:rsidR="001B3A41" w:rsidRDefault="001B3A41" w:rsidP="004C79ED">
                  <w:pPr>
                    <w:rPr>
                      <w:sz w:val="20"/>
                    </w:rPr>
                  </w:pPr>
                  <w:r w:rsidRPr="004C79ED">
                    <w:rPr>
                      <w:sz w:val="20"/>
                    </w:rPr>
                    <w:t>April 15</w:t>
                  </w:r>
                </w:p>
                <w:p w:rsidR="001B3A41" w:rsidRDefault="001B3A41" w:rsidP="00213DFA">
                  <w:pPr>
                    <w:rPr>
                      <w:sz w:val="20"/>
                    </w:rPr>
                  </w:pPr>
                  <w:r w:rsidRPr="00137297">
                    <w:rPr>
                      <w:sz w:val="20"/>
                    </w:rPr>
                    <w:t>-Round Table Discussion on Civil Rights leaders</w:t>
                  </w:r>
                </w:p>
                <w:p w:rsidR="001B3A41" w:rsidRPr="004C79ED" w:rsidRDefault="001B3A41" w:rsidP="004C79ED">
                  <w:pPr>
                    <w:rPr>
                      <w:sz w:val="20"/>
                    </w:rPr>
                  </w:pPr>
                  <w:r>
                    <w:rPr>
                      <w:sz w:val="20"/>
                    </w:rPr>
                    <w:t>-Civil Rights W.S.</w:t>
                  </w:r>
                </w:p>
                <w:p w:rsidR="001B3A41" w:rsidRPr="004C79ED" w:rsidRDefault="001B3A41" w:rsidP="004C79ED">
                  <w:pPr>
                    <w:rPr>
                      <w:sz w:val="20"/>
                    </w:rPr>
                  </w:pPr>
                </w:p>
                <w:p w:rsidR="001B3A41" w:rsidRDefault="001B3A41" w:rsidP="004C79ED">
                  <w:pPr>
                    <w:rPr>
                      <w:sz w:val="20"/>
                    </w:rPr>
                  </w:pPr>
                  <w:r w:rsidRPr="004C79ED">
                    <w:rPr>
                      <w:sz w:val="20"/>
                    </w:rPr>
                    <w:t>April 16</w:t>
                  </w:r>
                </w:p>
                <w:p w:rsidR="001B3A41" w:rsidRDefault="001B3A41" w:rsidP="004C79ED">
                  <w:pPr>
                    <w:rPr>
                      <w:sz w:val="20"/>
                    </w:rPr>
                  </w:pPr>
                  <w:r>
                    <w:rPr>
                      <w:sz w:val="20"/>
                    </w:rPr>
                    <w:t>-JFK president video</w:t>
                  </w:r>
                </w:p>
                <w:p w:rsidR="001B3A41" w:rsidRDefault="001B3A41" w:rsidP="004C79ED">
                  <w:pPr>
                    <w:rPr>
                      <w:sz w:val="20"/>
                    </w:rPr>
                  </w:pPr>
                  <w:r>
                    <w:rPr>
                      <w:sz w:val="20"/>
                    </w:rPr>
                    <w:t>-</w:t>
                  </w:r>
                  <w:r w:rsidRPr="00137297">
                    <w:rPr>
                      <w:sz w:val="20"/>
                    </w:rPr>
                    <w:t>P.C. on the assassination of JFK</w:t>
                  </w:r>
                </w:p>
                <w:p w:rsidR="001B3A41" w:rsidRDefault="001B3A41" w:rsidP="007977E9">
                  <w:pPr>
                    <w:rPr>
                      <w:sz w:val="20"/>
                    </w:rPr>
                  </w:pPr>
                  <w:r w:rsidRPr="00137297">
                    <w:rPr>
                      <w:sz w:val="20"/>
                    </w:rPr>
                    <w:t>-Power Poin</w:t>
                  </w:r>
                  <w:r>
                    <w:rPr>
                      <w:sz w:val="20"/>
                    </w:rPr>
                    <w:t>t Ch 30 (LBJ Domestic/Foreign Policies)</w:t>
                  </w:r>
                </w:p>
                <w:p w:rsidR="001B3A41" w:rsidRDefault="001B3A41" w:rsidP="004C1FF0">
                  <w:pPr>
                    <w:rPr>
                      <w:sz w:val="20"/>
                    </w:rPr>
                  </w:pPr>
                  <w:r w:rsidRPr="00137297">
                    <w:rPr>
                      <w:sz w:val="20"/>
                    </w:rPr>
                    <w:t>-HW on Vietnam War map</w:t>
                  </w:r>
                </w:p>
                <w:p w:rsidR="001B3A41" w:rsidRPr="004C79ED" w:rsidRDefault="001B3A41" w:rsidP="004C79ED">
                  <w:pPr>
                    <w:rPr>
                      <w:sz w:val="20"/>
                    </w:rPr>
                  </w:pPr>
                </w:p>
                <w:p w:rsidR="001B3A41" w:rsidRDefault="001B3A41" w:rsidP="004C79ED">
                  <w:pPr>
                    <w:rPr>
                      <w:sz w:val="20"/>
                    </w:rPr>
                  </w:pPr>
                  <w:r w:rsidRPr="004C79ED">
                    <w:rPr>
                      <w:sz w:val="20"/>
                    </w:rPr>
                    <w:t>April 17</w:t>
                  </w:r>
                </w:p>
                <w:p w:rsidR="001B3A41" w:rsidRDefault="001B3A41" w:rsidP="007977E9">
                  <w:pPr>
                    <w:rPr>
                      <w:sz w:val="20"/>
                    </w:rPr>
                  </w:pPr>
                  <w:r w:rsidRPr="00137297">
                    <w:rPr>
                      <w:sz w:val="20"/>
                    </w:rPr>
                    <w:t>-“What do y</w:t>
                  </w:r>
                  <w:r>
                    <w:rPr>
                      <w:sz w:val="20"/>
                    </w:rPr>
                    <w:t>ou know about the Vietnam War?”</w:t>
                  </w:r>
                </w:p>
                <w:p w:rsidR="001B3A41" w:rsidRDefault="001B3A41" w:rsidP="007977E9">
                  <w:pPr>
                    <w:rPr>
                      <w:sz w:val="20"/>
                    </w:rPr>
                  </w:pPr>
                  <w:r>
                    <w:rPr>
                      <w:sz w:val="20"/>
                    </w:rPr>
                    <w:t xml:space="preserve">-Show VC and </w:t>
                  </w:r>
                  <w:proofErr w:type="spellStart"/>
                  <w:r>
                    <w:rPr>
                      <w:sz w:val="20"/>
                    </w:rPr>
                    <w:t>Tet</w:t>
                  </w:r>
                  <w:proofErr w:type="spellEnd"/>
                  <w:r>
                    <w:rPr>
                      <w:sz w:val="20"/>
                    </w:rPr>
                    <w:t xml:space="preserve"> Offensive Flash Drive </w:t>
                  </w:r>
                </w:p>
                <w:p w:rsidR="001B3A41" w:rsidRDefault="001B3A41" w:rsidP="007977E9">
                  <w:pPr>
                    <w:rPr>
                      <w:sz w:val="20"/>
                    </w:rPr>
                  </w:pPr>
                  <w:r w:rsidRPr="00137297">
                    <w:rPr>
                      <w:sz w:val="20"/>
                    </w:rPr>
                    <w:t xml:space="preserve">-Power Point on </w:t>
                  </w:r>
                  <w:r>
                    <w:rPr>
                      <w:sz w:val="20"/>
                    </w:rPr>
                    <w:t>Vietnam-Counter Culture</w:t>
                  </w:r>
                </w:p>
                <w:p w:rsidR="001B3A41" w:rsidRDefault="001B3A41" w:rsidP="007977E9">
                  <w:pPr>
                    <w:rPr>
                      <w:sz w:val="20"/>
                    </w:rPr>
                  </w:pPr>
                  <w:r>
                    <w:rPr>
                      <w:sz w:val="20"/>
                    </w:rPr>
                    <w:t>-LBJ president video</w:t>
                  </w:r>
                </w:p>
                <w:p w:rsidR="001B3A41" w:rsidRPr="004C79ED" w:rsidRDefault="001B3A41" w:rsidP="004C79ED">
                  <w:pPr>
                    <w:rPr>
                      <w:sz w:val="20"/>
                    </w:rPr>
                  </w:pPr>
                </w:p>
                <w:p w:rsidR="001B3A41" w:rsidRPr="004C79ED" w:rsidRDefault="001B3A41" w:rsidP="004C79ED">
                  <w:pPr>
                    <w:rPr>
                      <w:sz w:val="20"/>
                    </w:rPr>
                  </w:pPr>
                  <w:r w:rsidRPr="004C79ED">
                    <w:rPr>
                      <w:sz w:val="20"/>
                    </w:rPr>
                    <w:t>April 18</w:t>
                  </w:r>
                </w:p>
                <w:p w:rsidR="001B3A41" w:rsidRDefault="001B3A41" w:rsidP="004C79ED">
                  <w:pPr>
                    <w:rPr>
                      <w:sz w:val="20"/>
                    </w:rPr>
                  </w:pPr>
                  <w:r>
                    <w:rPr>
                      <w:sz w:val="20"/>
                    </w:rPr>
                    <w:t xml:space="preserve">-Dear America </w:t>
                  </w:r>
                </w:p>
                <w:p w:rsidR="001B3A41" w:rsidRPr="00137297" w:rsidRDefault="001B3A41" w:rsidP="00D61247">
                  <w:pPr>
                    <w:rPr>
                      <w:sz w:val="20"/>
                    </w:rPr>
                  </w:pPr>
                  <w:r w:rsidRPr="00137297">
                    <w:rPr>
                      <w:sz w:val="20"/>
                    </w:rPr>
                    <w:t>-HW Vietnam War veteran lett</w:t>
                  </w:r>
                  <w:r>
                    <w:rPr>
                      <w:sz w:val="20"/>
                    </w:rPr>
                    <w:t>ers</w:t>
                  </w:r>
                </w:p>
                <w:p w:rsidR="001B3A41" w:rsidRPr="004C79ED" w:rsidRDefault="001B3A41" w:rsidP="004C79ED">
                  <w:pPr>
                    <w:rPr>
                      <w:sz w:val="20"/>
                    </w:rPr>
                  </w:pPr>
                </w:p>
                <w:p w:rsidR="001B3A41" w:rsidRDefault="001B3A41" w:rsidP="004C79ED">
                  <w:pPr>
                    <w:rPr>
                      <w:sz w:val="20"/>
                    </w:rPr>
                  </w:pPr>
                  <w:r w:rsidRPr="004C79ED">
                    <w:rPr>
                      <w:sz w:val="20"/>
                    </w:rPr>
                    <w:t xml:space="preserve">April 19 </w:t>
                  </w:r>
                </w:p>
                <w:p w:rsidR="001B3A41" w:rsidRPr="00137297" w:rsidRDefault="001B3A41" w:rsidP="00C75B05">
                  <w:pPr>
                    <w:rPr>
                      <w:sz w:val="20"/>
                    </w:rPr>
                  </w:pPr>
                  <w:r>
                    <w:rPr>
                      <w:sz w:val="20"/>
                    </w:rPr>
                    <w:t xml:space="preserve">-Dear America </w:t>
                  </w:r>
                </w:p>
                <w:p w:rsidR="001B3A41" w:rsidRPr="004C79ED" w:rsidRDefault="001B3A41" w:rsidP="004C79ED">
                  <w:pPr>
                    <w:rPr>
                      <w:sz w:val="20"/>
                    </w:rPr>
                  </w:pPr>
                </w:p>
                <w:p w:rsidR="001B3A41" w:rsidRDefault="001B3A41"/>
              </w:txbxContent>
            </v:textbox>
            <w10:wrap type="tight"/>
          </v:shape>
        </w:pict>
      </w:r>
      <w:r>
        <w:rPr>
          <w:noProof/>
        </w:rPr>
        <w:pict>
          <v:shape id="_x0000_s1098" type="#_x0000_t202" style="position:absolute;margin-left:-54pt;margin-top:-36pt;width:269.6pt;height:719.6pt;z-index:251688960;mso-wrap-edited:f;mso-position-horizontal:absolute;mso-position-vertical:absolute" wrapcoords="0 0 21600 0 21600 21600 0 21600 0 0" filled="f" strokecolor="black [3213]">
            <v:fill o:detectmouseclick="t"/>
            <v:textbox inset=",7.2pt,,7.2pt">
              <w:txbxContent>
                <w:p w:rsidR="001B3A41" w:rsidRDefault="001B3A41">
                  <w:pPr>
                    <w:rPr>
                      <w:sz w:val="20"/>
                    </w:rPr>
                  </w:pPr>
                  <w:r w:rsidRPr="004C79ED">
                    <w:rPr>
                      <w:sz w:val="20"/>
                    </w:rPr>
                    <w:t>April 8</w:t>
                  </w:r>
                </w:p>
                <w:p w:rsidR="001B3A41" w:rsidRDefault="001B3A41" w:rsidP="00C75B05">
                  <w:pPr>
                    <w:rPr>
                      <w:sz w:val="20"/>
                    </w:rPr>
                  </w:pPr>
                  <w:r>
                    <w:rPr>
                      <w:sz w:val="20"/>
                    </w:rPr>
                    <w:t xml:space="preserve">-New Deal Project </w:t>
                  </w:r>
                </w:p>
                <w:p w:rsidR="001B3A41" w:rsidRPr="004C79ED" w:rsidRDefault="001B3A41">
                  <w:pPr>
                    <w:rPr>
                      <w:sz w:val="20"/>
                    </w:rPr>
                  </w:pPr>
                </w:p>
                <w:p w:rsidR="001B3A41" w:rsidRDefault="001B3A41" w:rsidP="00231FB4">
                  <w:pPr>
                    <w:rPr>
                      <w:sz w:val="20"/>
                    </w:rPr>
                  </w:pPr>
                  <w:r w:rsidRPr="004C79ED">
                    <w:rPr>
                      <w:sz w:val="20"/>
                    </w:rPr>
                    <w:t>April 9</w:t>
                  </w:r>
                </w:p>
                <w:p w:rsidR="001B3A41" w:rsidRDefault="001B3A41" w:rsidP="00C75B05">
                  <w:pPr>
                    <w:rPr>
                      <w:sz w:val="20"/>
                    </w:rPr>
                  </w:pPr>
                  <w:r>
                    <w:rPr>
                      <w:sz w:val="20"/>
                    </w:rPr>
                    <w:t xml:space="preserve">-New Deal Project </w:t>
                  </w:r>
                </w:p>
                <w:p w:rsidR="001B3A41" w:rsidRPr="004C79ED" w:rsidRDefault="001B3A41">
                  <w:pPr>
                    <w:rPr>
                      <w:sz w:val="20"/>
                    </w:rPr>
                  </w:pPr>
                </w:p>
                <w:p w:rsidR="001B3A41" w:rsidRPr="004C79ED" w:rsidRDefault="001B3A41">
                  <w:pPr>
                    <w:rPr>
                      <w:sz w:val="20"/>
                    </w:rPr>
                  </w:pPr>
                  <w:r w:rsidRPr="004C79ED">
                    <w:rPr>
                      <w:sz w:val="20"/>
                    </w:rPr>
                    <w:t>April 10</w:t>
                  </w:r>
                </w:p>
                <w:p w:rsidR="001B3A41" w:rsidRDefault="001B3A41" w:rsidP="00C75B05">
                  <w:pPr>
                    <w:rPr>
                      <w:sz w:val="20"/>
                    </w:rPr>
                  </w:pPr>
                  <w:r>
                    <w:rPr>
                      <w:sz w:val="20"/>
                    </w:rPr>
                    <w:t xml:space="preserve">-New Deal Project </w:t>
                  </w:r>
                </w:p>
                <w:p w:rsidR="001B3A41" w:rsidRPr="004C79ED" w:rsidRDefault="001B3A41">
                  <w:pPr>
                    <w:rPr>
                      <w:sz w:val="20"/>
                    </w:rPr>
                  </w:pPr>
                </w:p>
                <w:p w:rsidR="001B3A41" w:rsidRPr="004C79ED" w:rsidRDefault="001B3A41">
                  <w:pPr>
                    <w:rPr>
                      <w:sz w:val="20"/>
                    </w:rPr>
                  </w:pPr>
                  <w:r w:rsidRPr="004C79ED">
                    <w:rPr>
                      <w:sz w:val="20"/>
                    </w:rPr>
                    <w:t>April 11</w:t>
                  </w:r>
                </w:p>
                <w:p w:rsidR="001B3A41" w:rsidRDefault="001B3A41" w:rsidP="00C75B05">
                  <w:pPr>
                    <w:rPr>
                      <w:sz w:val="20"/>
                    </w:rPr>
                  </w:pPr>
                  <w:r>
                    <w:rPr>
                      <w:sz w:val="20"/>
                    </w:rPr>
                    <w:t xml:space="preserve">-New Deal Project </w:t>
                  </w:r>
                </w:p>
                <w:p w:rsidR="001B3A41" w:rsidRPr="004C79ED" w:rsidRDefault="001B3A41">
                  <w:pPr>
                    <w:rPr>
                      <w:sz w:val="20"/>
                    </w:rPr>
                  </w:pPr>
                </w:p>
                <w:p w:rsidR="001B3A41" w:rsidRDefault="001B3A41">
                  <w:pPr>
                    <w:rPr>
                      <w:sz w:val="20"/>
                    </w:rPr>
                  </w:pPr>
                  <w:r w:rsidRPr="004C79ED">
                    <w:rPr>
                      <w:sz w:val="20"/>
                    </w:rPr>
                    <w:t>April 12</w:t>
                  </w:r>
                </w:p>
                <w:p w:rsidR="001B3A41" w:rsidRDefault="001B3A41" w:rsidP="000B4AFD">
                  <w:pPr>
                    <w:rPr>
                      <w:sz w:val="20"/>
                    </w:rPr>
                  </w:pPr>
                  <w:r>
                    <w:rPr>
                      <w:sz w:val="20"/>
                    </w:rPr>
                    <w:t>-Quiz on Ch 22-23</w:t>
                  </w:r>
                </w:p>
                <w:p w:rsidR="001B3A41" w:rsidRPr="007C7843" w:rsidRDefault="001B3A41" w:rsidP="00485DD0">
                  <w:pPr>
                    <w:rPr>
                      <w:sz w:val="20"/>
                    </w:rPr>
                  </w:pPr>
                  <w:r w:rsidRPr="007C7843">
                    <w:rPr>
                      <w:sz w:val="20"/>
                    </w:rPr>
                    <w:t>-Developing Historical Perspective (Hitler)</w:t>
                  </w:r>
                </w:p>
                <w:p w:rsidR="001B3A41" w:rsidRDefault="001B3A41">
                  <w:pPr>
                    <w:rPr>
                      <w:sz w:val="20"/>
                    </w:rPr>
                  </w:pPr>
                  <w:r>
                    <w:rPr>
                      <w:sz w:val="20"/>
                    </w:rPr>
                    <w:t>-Review Game “Outburst”</w:t>
                  </w:r>
                </w:p>
                <w:p w:rsidR="001B3A41" w:rsidRPr="004C79ED" w:rsidRDefault="001B3A41">
                  <w:pPr>
                    <w:rPr>
                      <w:sz w:val="20"/>
                    </w:rPr>
                  </w:pPr>
                </w:p>
                <w:p w:rsidR="001B3A41" w:rsidRPr="004C79ED" w:rsidRDefault="001B3A41">
                  <w:pPr>
                    <w:rPr>
                      <w:sz w:val="20"/>
                    </w:rPr>
                  </w:pPr>
                  <w:r w:rsidRPr="004C79ED">
                    <w:rPr>
                      <w:sz w:val="20"/>
                    </w:rPr>
                    <w:t>April 15</w:t>
                  </w:r>
                </w:p>
                <w:p w:rsidR="001B3A41" w:rsidRPr="007C7843" w:rsidRDefault="001B3A41" w:rsidP="000B4AFD">
                  <w:pPr>
                    <w:rPr>
                      <w:sz w:val="20"/>
                    </w:rPr>
                  </w:pPr>
                  <w:r w:rsidRPr="007C7843">
                    <w:rPr>
                      <w:sz w:val="20"/>
                    </w:rPr>
                    <w:t>-Unit 7 Exam</w:t>
                  </w:r>
                </w:p>
                <w:p w:rsidR="001B3A41" w:rsidRPr="007C7843" w:rsidRDefault="001B3A41" w:rsidP="000B4AFD">
                  <w:pPr>
                    <w:rPr>
                      <w:sz w:val="20"/>
                    </w:rPr>
                  </w:pPr>
                  <w:r w:rsidRPr="007C7843">
                    <w:rPr>
                      <w:sz w:val="20"/>
                    </w:rPr>
                    <w:t>-Go over Exam</w:t>
                  </w:r>
                </w:p>
                <w:p w:rsidR="001B3A41" w:rsidRPr="007C7843" w:rsidRDefault="001B3A41" w:rsidP="000B4AFD">
                  <w:pPr>
                    <w:rPr>
                      <w:sz w:val="20"/>
                    </w:rPr>
                  </w:pPr>
                  <w:r w:rsidRPr="007C7843">
                    <w:rPr>
                      <w:sz w:val="20"/>
                    </w:rPr>
                    <w:t>-HW Quarantine Speech</w:t>
                  </w:r>
                </w:p>
                <w:p w:rsidR="001B3A41" w:rsidRPr="004C79ED" w:rsidRDefault="001B3A41">
                  <w:pPr>
                    <w:rPr>
                      <w:sz w:val="20"/>
                    </w:rPr>
                  </w:pPr>
                </w:p>
                <w:p w:rsidR="001B3A41" w:rsidRPr="004C79ED" w:rsidRDefault="001B3A41">
                  <w:pPr>
                    <w:rPr>
                      <w:sz w:val="20"/>
                    </w:rPr>
                  </w:pPr>
                  <w:r w:rsidRPr="004C79ED">
                    <w:rPr>
                      <w:sz w:val="20"/>
                    </w:rPr>
                    <w:t>April 16</w:t>
                  </w:r>
                </w:p>
                <w:p w:rsidR="001B3A41" w:rsidRDefault="001B3A41" w:rsidP="000B4AFD">
                  <w:pPr>
                    <w:rPr>
                      <w:sz w:val="20"/>
                    </w:rPr>
                  </w:pPr>
                  <w:r w:rsidRPr="007C7843">
                    <w:rPr>
                      <w:sz w:val="20"/>
                    </w:rPr>
                    <w:t xml:space="preserve">-Start WWII Power Point on rise of dictators </w:t>
                  </w:r>
                </w:p>
                <w:p w:rsidR="001B3A41" w:rsidRPr="007C7843" w:rsidRDefault="001B3A41" w:rsidP="000B4AFD">
                  <w:pPr>
                    <w:rPr>
                      <w:sz w:val="20"/>
                    </w:rPr>
                  </w:pPr>
                  <w:r w:rsidRPr="007C7843">
                    <w:rPr>
                      <w:sz w:val="20"/>
                    </w:rPr>
                    <w:t>-HW Ch 24 Sec 2</w:t>
                  </w:r>
                </w:p>
                <w:p w:rsidR="001B3A41" w:rsidRPr="004C79ED" w:rsidRDefault="001B3A41">
                  <w:pPr>
                    <w:rPr>
                      <w:sz w:val="20"/>
                    </w:rPr>
                  </w:pPr>
                </w:p>
                <w:p w:rsidR="001B3A41" w:rsidRPr="004C79ED" w:rsidRDefault="001B3A41">
                  <w:pPr>
                    <w:rPr>
                      <w:sz w:val="20"/>
                    </w:rPr>
                  </w:pPr>
                  <w:r w:rsidRPr="004C79ED">
                    <w:rPr>
                      <w:sz w:val="20"/>
                    </w:rPr>
                    <w:t>April 17</w:t>
                  </w:r>
                </w:p>
                <w:p w:rsidR="001B3A41" w:rsidRDefault="001B3A41" w:rsidP="00B45AFA">
                  <w:pPr>
                    <w:rPr>
                      <w:sz w:val="20"/>
                    </w:rPr>
                  </w:pPr>
                  <w:r>
                    <w:rPr>
                      <w:sz w:val="20"/>
                    </w:rPr>
                    <w:t>-Power Point on Appeasement/</w:t>
                  </w:r>
                  <w:r w:rsidRPr="007C7843">
                    <w:rPr>
                      <w:sz w:val="20"/>
                    </w:rPr>
                    <w:t>America moves toward war and Japanese Expansion (Ch 24 Sec 4)</w:t>
                  </w:r>
                </w:p>
                <w:p w:rsidR="001B3A41" w:rsidRDefault="001B3A41" w:rsidP="00B45AFA">
                  <w:pPr>
                    <w:rPr>
                      <w:sz w:val="20"/>
                    </w:rPr>
                  </w:pPr>
                  <w:r w:rsidRPr="007C7843">
                    <w:rPr>
                      <w:sz w:val="20"/>
                    </w:rPr>
                    <w:t>-Pearl Harbor video from America</w:t>
                  </w:r>
                  <w:r>
                    <w:rPr>
                      <w:sz w:val="20"/>
                    </w:rPr>
                    <w:t xml:space="preserve">n Anthem or Pearl Harbor movie </w:t>
                  </w:r>
                </w:p>
                <w:p w:rsidR="001B3A41" w:rsidRPr="007C7843" w:rsidRDefault="001B3A41" w:rsidP="00B45AFA">
                  <w:pPr>
                    <w:rPr>
                      <w:sz w:val="20"/>
                    </w:rPr>
                  </w:pPr>
                  <w:r>
                    <w:rPr>
                      <w:sz w:val="20"/>
                    </w:rPr>
                    <w:t>-ACT question on Fast Food Nation</w:t>
                  </w:r>
                </w:p>
                <w:p w:rsidR="001B3A41" w:rsidRPr="004C79ED" w:rsidRDefault="001B3A41">
                  <w:pPr>
                    <w:rPr>
                      <w:sz w:val="20"/>
                    </w:rPr>
                  </w:pPr>
                </w:p>
                <w:p w:rsidR="001B3A41" w:rsidRPr="004C79ED" w:rsidRDefault="001B3A41">
                  <w:pPr>
                    <w:rPr>
                      <w:sz w:val="20"/>
                    </w:rPr>
                  </w:pPr>
                  <w:r w:rsidRPr="004C79ED">
                    <w:rPr>
                      <w:sz w:val="20"/>
                    </w:rPr>
                    <w:t>April 18</w:t>
                  </w:r>
                </w:p>
                <w:p w:rsidR="001B3A41" w:rsidRPr="007C7843" w:rsidRDefault="001B3A41" w:rsidP="00B45AFA">
                  <w:pPr>
                    <w:rPr>
                      <w:sz w:val="20"/>
                    </w:rPr>
                  </w:pPr>
                  <w:r w:rsidRPr="007C7843">
                    <w:rPr>
                      <w:sz w:val="20"/>
                    </w:rPr>
                    <w:t xml:space="preserve">-Web-quest on Pearl Harbor/Day that will live in infamy Venn diagram </w:t>
                  </w:r>
                </w:p>
                <w:p w:rsidR="001B3A41" w:rsidRPr="004C79ED" w:rsidRDefault="001B3A41">
                  <w:pPr>
                    <w:rPr>
                      <w:sz w:val="20"/>
                    </w:rPr>
                  </w:pPr>
                </w:p>
                <w:p w:rsidR="001B3A41" w:rsidRDefault="001B3A41" w:rsidP="000B4AFD">
                  <w:pPr>
                    <w:rPr>
                      <w:sz w:val="20"/>
                    </w:rPr>
                  </w:pPr>
                  <w:r w:rsidRPr="004C79ED">
                    <w:rPr>
                      <w:sz w:val="20"/>
                    </w:rPr>
                    <w:t xml:space="preserve">April 19 </w:t>
                  </w:r>
                </w:p>
                <w:p w:rsidR="001B3A41" w:rsidRDefault="001B3A41" w:rsidP="000B4AFD">
                  <w:pPr>
                    <w:rPr>
                      <w:sz w:val="20"/>
                    </w:rPr>
                  </w:pPr>
                  <w:r>
                    <w:rPr>
                      <w:sz w:val="20"/>
                    </w:rPr>
                    <w:t>-Watch Pearl Harbor video</w:t>
                  </w:r>
                </w:p>
                <w:p w:rsidR="001B3A41" w:rsidRDefault="001B3A41" w:rsidP="000B4AFD">
                  <w:pPr>
                    <w:rPr>
                      <w:sz w:val="20"/>
                    </w:rPr>
                  </w:pPr>
                  <w:r w:rsidRPr="007C7843">
                    <w:rPr>
                      <w:sz w:val="20"/>
                    </w:rPr>
                    <w:t>-Power Point on Ch 25 Sec 1</w:t>
                  </w:r>
                </w:p>
                <w:p w:rsidR="001B3A41" w:rsidRDefault="001B3A41" w:rsidP="00485DD0">
                  <w:pPr>
                    <w:rPr>
                      <w:sz w:val="20"/>
                    </w:rPr>
                  </w:pPr>
                  <w:r>
                    <w:rPr>
                      <w:sz w:val="20"/>
                    </w:rPr>
                    <w:t>-HW Ch 25 Sec 2</w:t>
                  </w:r>
                </w:p>
                <w:p w:rsidR="001B3A41" w:rsidRPr="004C79ED" w:rsidRDefault="001B3A41" w:rsidP="00485DD0">
                  <w:pPr>
                    <w:rPr>
                      <w:sz w:val="20"/>
                    </w:rPr>
                  </w:pPr>
                </w:p>
                <w:p w:rsidR="001B3A41" w:rsidRPr="007C7843" w:rsidRDefault="001B3A41" w:rsidP="000B4AFD">
                  <w:pPr>
                    <w:rPr>
                      <w:sz w:val="20"/>
                    </w:rPr>
                  </w:pPr>
                </w:p>
                <w:p w:rsidR="001B3A41" w:rsidRPr="004C79ED" w:rsidRDefault="001B3A41">
                  <w:pPr>
                    <w:rPr>
                      <w:sz w:val="20"/>
                    </w:rPr>
                  </w:pPr>
                </w:p>
              </w:txbxContent>
            </v:textbox>
            <w10:wrap type="tight"/>
          </v:shape>
        </w:pict>
      </w:r>
    </w:p>
    <w:p w:rsidR="009B7453" w:rsidRDefault="004A50BB">
      <w:r>
        <w:rPr>
          <w:noProof/>
        </w:rPr>
        <w:pict>
          <v:shape id="_x0000_s1104" type="#_x0000_t202" style="position:absolute;margin-left:216.35pt;margin-top:-18pt;width:287.65pt;height:9in;z-index:251692032;mso-wrap-edited:f;mso-position-horizontal:absolute;mso-position-vertical:absolute" wrapcoords="0 0 21600 0 21600 21600 0 21600 0 0" filled="f" strokecolor="black [3213]">
            <v:fill o:detectmouseclick="t"/>
            <v:textbox inset=",7.2pt,,7.2pt">
              <w:txbxContent>
                <w:p w:rsidR="001B3A41" w:rsidRPr="004E3580" w:rsidRDefault="001B3A41" w:rsidP="004E3580">
                  <w:pPr>
                    <w:rPr>
                      <w:sz w:val="20"/>
                    </w:rPr>
                  </w:pPr>
                  <w:r w:rsidRPr="004E3580">
                    <w:rPr>
                      <w:sz w:val="20"/>
                    </w:rPr>
                    <w:t>April 22</w:t>
                  </w:r>
                </w:p>
                <w:p w:rsidR="001B3A41" w:rsidRDefault="001B3A41" w:rsidP="00AC0A6F">
                  <w:pPr>
                    <w:rPr>
                      <w:sz w:val="20"/>
                    </w:rPr>
                  </w:pPr>
                  <w:r w:rsidRPr="00137297">
                    <w:rPr>
                      <w:sz w:val="20"/>
                    </w:rPr>
                    <w:t>-Power Point on</w:t>
                  </w:r>
                  <w:r>
                    <w:rPr>
                      <w:sz w:val="20"/>
                    </w:rPr>
                    <w:t xml:space="preserve"> Nixon/Ford (Foreign and Domestic) </w:t>
                  </w:r>
                </w:p>
                <w:p w:rsidR="001B3A41" w:rsidRDefault="001B3A41" w:rsidP="00AC0A6F">
                  <w:pPr>
                    <w:rPr>
                      <w:sz w:val="20"/>
                    </w:rPr>
                  </w:pPr>
                  <w:r>
                    <w:rPr>
                      <w:sz w:val="20"/>
                    </w:rPr>
                    <w:t xml:space="preserve">-Nixon/Ford </w:t>
                  </w:r>
                  <w:r w:rsidRPr="00137297">
                    <w:rPr>
                      <w:sz w:val="20"/>
                    </w:rPr>
                    <w:t>President video</w:t>
                  </w:r>
                </w:p>
                <w:p w:rsidR="001B3A41" w:rsidRPr="00137297" w:rsidRDefault="001B3A41" w:rsidP="00AC0A6F">
                  <w:pPr>
                    <w:rPr>
                      <w:sz w:val="20"/>
                    </w:rPr>
                  </w:pPr>
                  <w:r w:rsidRPr="00137297">
                    <w:rPr>
                      <w:sz w:val="20"/>
                    </w:rPr>
                    <w:t>-W.S. on Oil Consumption</w:t>
                  </w:r>
                </w:p>
                <w:p w:rsidR="001B3A41" w:rsidRPr="004E3580" w:rsidRDefault="001B3A41" w:rsidP="004E3580">
                  <w:pPr>
                    <w:rPr>
                      <w:sz w:val="20"/>
                    </w:rPr>
                  </w:pPr>
                </w:p>
                <w:p w:rsidR="001B3A41" w:rsidRPr="004E3580" w:rsidRDefault="001B3A41" w:rsidP="004E3580">
                  <w:pPr>
                    <w:rPr>
                      <w:sz w:val="20"/>
                    </w:rPr>
                  </w:pPr>
                  <w:r w:rsidRPr="004E3580">
                    <w:rPr>
                      <w:sz w:val="20"/>
                    </w:rPr>
                    <w:t>April 23</w:t>
                  </w:r>
                </w:p>
                <w:p w:rsidR="001B3A41" w:rsidRDefault="001B3A41" w:rsidP="004E3580">
                  <w:pPr>
                    <w:rPr>
                      <w:sz w:val="20"/>
                    </w:rPr>
                  </w:pPr>
                  <w:r>
                    <w:rPr>
                      <w:sz w:val="20"/>
                    </w:rPr>
                    <w:t>-PSAE</w:t>
                  </w:r>
                </w:p>
                <w:p w:rsidR="001B3A41" w:rsidRPr="004E3580" w:rsidRDefault="001B3A41" w:rsidP="004E3580">
                  <w:pPr>
                    <w:rPr>
                      <w:sz w:val="20"/>
                    </w:rPr>
                  </w:pPr>
                </w:p>
                <w:p w:rsidR="001B3A41" w:rsidRPr="004E3580" w:rsidRDefault="001B3A41" w:rsidP="004E3580">
                  <w:pPr>
                    <w:rPr>
                      <w:sz w:val="20"/>
                    </w:rPr>
                  </w:pPr>
                  <w:r w:rsidRPr="004E3580">
                    <w:rPr>
                      <w:sz w:val="20"/>
                    </w:rPr>
                    <w:t>April 24</w:t>
                  </w:r>
                </w:p>
                <w:p w:rsidR="001B3A41" w:rsidRDefault="001B3A41" w:rsidP="004E3580">
                  <w:pPr>
                    <w:rPr>
                      <w:sz w:val="20"/>
                    </w:rPr>
                  </w:pPr>
                  <w:r>
                    <w:rPr>
                      <w:sz w:val="20"/>
                    </w:rPr>
                    <w:t>-PSAE</w:t>
                  </w:r>
                </w:p>
                <w:p w:rsidR="001B3A41" w:rsidRDefault="001B3A41" w:rsidP="00AC0A6F">
                  <w:pPr>
                    <w:rPr>
                      <w:sz w:val="20"/>
                    </w:rPr>
                  </w:pPr>
                  <w:r w:rsidRPr="00137297">
                    <w:rPr>
                      <w:sz w:val="20"/>
                    </w:rPr>
                    <w:t>-P</w:t>
                  </w:r>
                  <w:r>
                    <w:rPr>
                      <w:sz w:val="20"/>
                    </w:rPr>
                    <w:t xml:space="preserve">ower Point on Jimmy Carter </w:t>
                  </w:r>
                </w:p>
                <w:p w:rsidR="001B3A41" w:rsidRDefault="001B3A41" w:rsidP="00AC0A6F">
                  <w:pPr>
                    <w:rPr>
                      <w:sz w:val="20"/>
                    </w:rPr>
                  </w:pPr>
                  <w:r>
                    <w:rPr>
                      <w:sz w:val="20"/>
                    </w:rPr>
                    <w:t xml:space="preserve">-President video On Carter </w:t>
                  </w:r>
                </w:p>
                <w:p w:rsidR="001B3A41" w:rsidRPr="004E3580" w:rsidRDefault="001B3A41" w:rsidP="004E3580">
                  <w:pPr>
                    <w:rPr>
                      <w:sz w:val="20"/>
                    </w:rPr>
                  </w:pPr>
                </w:p>
                <w:p w:rsidR="001B3A41" w:rsidRPr="004E3580" w:rsidRDefault="001B3A41" w:rsidP="004E3580">
                  <w:pPr>
                    <w:rPr>
                      <w:sz w:val="20"/>
                    </w:rPr>
                  </w:pPr>
                  <w:r w:rsidRPr="004E3580">
                    <w:rPr>
                      <w:sz w:val="20"/>
                    </w:rPr>
                    <w:t>April 25</w:t>
                  </w:r>
                </w:p>
                <w:p w:rsidR="001B3A41" w:rsidRDefault="001B3A41" w:rsidP="004E3580">
                  <w:pPr>
                    <w:rPr>
                      <w:sz w:val="20"/>
                    </w:rPr>
                  </w:pPr>
                  <w:r>
                    <w:rPr>
                      <w:sz w:val="20"/>
                    </w:rPr>
                    <w:t>-Power point on Reagan (Foreign and Domestic)</w:t>
                  </w:r>
                </w:p>
                <w:p w:rsidR="001B3A41" w:rsidRPr="00137297" w:rsidRDefault="001B3A41" w:rsidP="007977E9">
                  <w:pPr>
                    <w:rPr>
                      <w:sz w:val="20"/>
                    </w:rPr>
                  </w:pPr>
                  <w:r>
                    <w:rPr>
                      <w:sz w:val="20"/>
                    </w:rPr>
                    <w:t xml:space="preserve">-President video On Carter and Reagan </w:t>
                  </w:r>
                </w:p>
                <w:p w:rsidR="001B3A41" w:rsidRDefault="001B3A41" w:rsidP="004E3580">
                  <w:pPr>
                    <w:rPr>
                      <w:sz w:val="20"/>
                    </w:rPr>
                  </w:pPr>
                  <w:r>
                    <w:rPr>
                      <w:sz w:val="20"/>
                    </w:rPr>
                    <w:t>-P.C. on end of the Cold War</w:t>
                  </w:r>
                </w:p>
                <w:p w:rsidR="001B3A41" w:rsidRPr="004E3580" w:rsidRDefault="001B3A41" w:rsidP="004E3580">
                  <w:pPr>
                    <w:rPr>
                      <w:sz w:val="20"/>
                    </w:rPr>
                  </w:pPr>
                </w:p>
                <w:p w:rsidR="001B3A41" w:rsidRDefault="001B3A41" w:rsidP="004E3580">
                  <w:pPr>
                    <w:rPr>
                      <w:sz w:val="20"/>
                    </w:rPr>
                  </w:pPr>
                  <w:r w:rsidRPr="004E3580">
                    <w:rPr>
                      <w:sz w:val="20"/>
                    </w:rPr>
                    <w:t>April 26</w:t>
                  </w:r>
                </w:p>
                <w:p w:rsidR="001B3A41" w:rsidRPr="004E3580" w:rsidRDefault="001B3A41" w:rsidP="004E3580">
                  <w:pPr>
                    <w:rPr>
                      <w:sz w:val="20"/>
                    </w:rPr>
                  </w:pPr>
                  <w:r>
                    <w:rPr>
                      <w:sz w:val="20"/>
                    </w:rPr>
                    <w:t>-Show George HW Bush-George W. Bush</w:t>
                  </w:r>
                </w:p>
                <w:p w:rsidR="001B3A41" w:rsidRDefault="001B3A41" w:rsidP="004E3580">
                  <w:pPr>
                    <w:rPr>
                      <w:sz w:val="20"/>
                    </w:rPr>
                  </w:pPr>
                  <w:r>
                    <w:rPr>
                      <w:sz w:val="20"/>
                    </w:rPr>
                    <w:t>-Review for Unit 10 Exam</w:t>
                  </w:r>
                </w:p>
                <w:p w:rsidR="001B3A41" w:rsidRPr="004E3580" w:rsidRDefault="001B3A41" w:rsidP="004E3580">
                  <w:pPr>
                    <w:rPr>
                      <w:sz w:val="20"/>
                    </w:rPr>
                  </w:pPr>
                </w:p>
                <w:p w:rsidR="001B3A41" w:rsidRPr="004E3580" w:rsidRDefault="001B3A41" w:rsidP="004E3580">
                  <w:pPr>
                    <w:rPr>
                      <w:sz w:val="20"/>
                    </w:rPr>
                  </w:pPr>
                  <w:r w:rsidRPr="004E3580">
                    <w:rPr>
                      <w:sz w:val="20"/>
                    </w:rPr>
                    <w:t>April 29</w:t>
                  </w:r>
                </w:p>
                <w:p w:rsidR="001B3A41" w:rsidRDefault="001B3A41" w:rsidP="005670A3">
                  <w:pPr>
                    <w:rPr>
                      <w:sz w:val="20"/>
                    </w:rPr>
                  </w:pPr>
                  <w:r>
                    <w:rPr>
                      <w:sz w:val="20"/>
                    </w:rPr>
                    <w:t>-Unit 10 Exam</w:t>
                  </w:r>
                </w:p>
                <w:p w:rsidR="001B3A41" w:rsidRPr="004E3580" w:rsidRDefault="001B3A41" w:rsidP="004E3580">
                  <w:pPr>
                    <w:rPr>
                      <w:sz w:val="20"/>
                    </w:rPr>
                  </w:pPr>
                </w:p>
                <w:p w:rsidR="001B3A41" w:rsidRPr="004E3580" w:rsidRDefault="001B3A41" w:rsidP="004E3580">
                  <w:pPr>
                    <w:rPr>
                      <w:sz w:val="20"/>
                    </w:rPr>
                  </w:pPr>
                  <w:r w:rsidRPr="004E3580">
                    <w:rPr>
                      <w:sz w:val="20"/>
                    </w:rPr>
                    <w:t xml:space="preserve">April 30 </w:t>
                  </w:r>
                </w:p>
                <w:p w:rsidR="001B3A41" w:rsidRDefault="001B3A41" w:rsidP="001C0710">
                  <w:pPr>
                    <w:rPr>
                      <w:sz w:val="20"/>
                    </w:rPr>
                  </w:pPr>
                  <w:r>
                    <w:rPr>
                      <w:sz w:val="20"/>
                    </w:rPr>
                    <w:t>-Go over Exam</w:t>
                  </w:r>
                </w:p>
                <w:p w:rsidR="001B3A41" w:rsidRDefault="001B3A41" w:rsidP="004E3580">
                  <w:pPr>
                    <w:rPr>
                      <w:sz w:val="20"/>
                    </w:rPr>
                  </w:pPr>
                  <w:r>
                    <w:rPr>
                      <w:sz w:val="20"/>
                    </w:rPr>
                    <w:t>-Review (</w:t>
                  </w:r>
                  <w:proofErr w:type="spellStart"/>
                  <w:r>
                    <w:rPr>
                      <w:sz w:val="20"/>
                    </w:rPr>
                    <w:t>ID’s</w:t>
                  </w:r>
                  <w:proofErr w:type="spellEnd"/>
                  <w:r>
                    <w:rPr>
                      <w:sz w:val="20"/>
                    </w:rPr>
                    <w:t>) in class part 1 and for HW</w:t>
                  </w:r>
                </w:p>
                <w:p w:rsidR="001B3A41" w:rsidRPr="004E3580" w:rsidRDefault="001B3A41" w:rsidP="004E3580">
                  <w:pPr>
                    <w:rPr>
                      <w:sz w:val="20"/>
                    </w:rPr>
                  </w:pPr>
                </w:p>
                <w:p w:rsidR="001B3A41" w:rsidRPr="004E3580" w:rsidRDefault="001B3A41" w:rsidP="004E3580">
                  <w:pPr>
                    <w:rPr>
                      <w:sz w:val="20"/>
                    </w:rPr>
                  </w:pPr>
                  <w:r w:rsidRPr="004E3580">
                    <w:rPr>
                      <w:sz w:val="20"/>
                    </w:rPr>
                    <w:t>May 1</w:t>
                  </w:r>
                </w:p>
                <w:p w:rsidR="001B3A41" w:rsidRDefault="001B3A41" w:rsidP="004E3580">
                  <w:pPr>
                    <w:rPr>
                      <w:sz w:val="20"/>
                    </w:rPr>
                  </w:pPr>
                  <w:r>
                    <w:rPr>
                      <w:sz w:val="20"/>
                    </w:rPr>
                    <w:t xml:space="preserve">-Review </w:t>
                  </w:r>
                  <w:proofErr w:type="spellStart"/>
                  <w:r>
                    <w:rPr>
                      <w:sz w:val="20"/>
                    </w:rPr>
                    <w:t>ID’s</w:t>
                  </w:r>
                  <w:proofErr w:type="spellEnd"/>
                  <w:r>
                    <w:rPr>
                      <w:sz w:val="20"/>
                    </w:rPr>
                    <w:t xml:space="preserve"> in class part 2 and for HW</w:t>
                  </w:r>
                </w:p>
                <w:p w:rsidR="001B3A41" w:rsidRDefault="001B3A41" w:rsidP="004E3580">
                  <w:pPr>
                    <w:rPr>
                      <w:sz w:val="20"/>
                    </w:rPr>
                  </w:pPr>
                  <w:r>
                    <w:rPr>
                      <w:sz w:val="20"/>
                    </w:rPr>
                    <w:t>-Look at first semester Exams with answers</w:t>
                  </w:r>
                </w:p>
                <w:p w:rsidR="001B3A41" w:rsidRPr="004E3580" w:rsidRDefault="001B3A41" w:rsidP="004E3580">
                  <w:pPr>
                    <w:rPr>
                      <w:sz w:val="20"/>
                    </w:rPr>
                  </w:pPr>
                </w:p>
                <w:p w:rsidR="001B3A41" w:rsidRPr="001C0710" w:rsidRDefault="001B3A41" w:rsidP="004E3580">
                  <w:pPr>
                    <w:rPr>
                      <w:sz w:val="20"/>
                    </w:rPr>
                  </w:pPr>
                  <w:r w:rsidRPr="001C0710">
                    <w:rPr>
                      <w:sz w:val="20"/>
                    </w:rPr>
                    <w:t>May 2</w:t>
                  </w:r>
                </w:p>
                <w:p w:rsidR="001B3A41" w:rsidRDefault="001B3A41" w:rsidP="004E3580">
                  <w:pPr>
                    <w:rPr>
                      <w:sz w:val="20"/>
                    </w:rPr>
                  </w:pPr>
                  <w:r>
                    <w:rPr>
                      <w:sz w:val="20"/>
                    </w:rPr>
                    <w:t>-Look at second semester Exams with answers</w:t>
                  </w:r>
                </w:p>
                <w:p w:rsidR="001B3A41" w:rsidRPr="001C0710" w:rsidRDefault="001B3A41" w:rsidP="004E3580">
                  <w:pPr>
                    <w:rPr>
                      <w:sz w:val="20"/>
                    </w:rPr>
                  </w:pPr>
                </w:p>
                <w:p w:rsidR="001B3A41" w:rsidRPr="001C0710" w:rsidRDefault="001B3A41" w:rsidP="004E3580">
                  <w:pPr>
                    <w:rPr>
                      <w:sz w:val="20"/>
                    </w:rPr>
                  </w:pPr>
                  <w:r w:rsidRPr="001C0710">
                    <w:rPr>
                      <w:sz w:val="20"/>
                    </w:rPr>
                    <w:t>May 3</w:t>
                  </w:r>
                </w:p>
                <w:p w:rsidR="001B3A41" w:rsidRDefault="001B3A41">
                  <w:r w:rsidRPr="001C0710">
                    <w:rPr>
                      <w:sz w:val="20"/>
                    </w:rPr>
                    <w:t>-2</w:t>
                  </w:r>
                  <w:r w:rsidRPr="001C0710">
                    <w:rPr>
                      <w:sz w:val="20"/>
                      <w:vertAlign w:val="superscript"/>
                    </w:rPr>
                    <w:t>nd</w:t>
                  </w:r>
                  <w:r w:rsidRPr="001C0710">
                    <w:rPr>
                      <w:sz w:val="20"/>
                    </w:rPr>
                    <w:t xml:space="preserve"> Semester Final</w:t>
                  </w:r>
                  <w:r>
                    <w:t xml:space="preserve"> </w:t>
                  </w:r>
                </w:p>
              </w:txbxContent>
            </v:textbox>
            <w10:wrap type="tight"/>
          </v:shape>
        </w:pict>
      </w:r>
      <w:r>
        <w:rPr>
          <w:noProof/>
        </w:rPr>
        <w:pict>
          <v:shape id="_x0000_s1103" type="#_x0000_t202" style="position:absolute;margin-left:-54pt;margin-top:-18pt;width:269.6pt;height:9in;z-index:251691008;mso-wrap-edited:f;mso-position-horizontal:absolute;mso-position-vertical:absolute" wrapcoords="0 0 21600 0 21600 21600 0 21600 0 0" filled="f" strokecolor="black [3213]">
            <v:fill o:detectmouseclick="t"/>
            <v:textbox inset=",7.2pt,,7.2pt">
              <w:txbxContent>
                <w:p w:rsidR="001B3A41" w:rsidRDefault="001B3A41">
                  <w:pPr>
                    <w:rPr>
                      <w:sz w:val="20"/>
                    </w:rPr>
                  </w:pPr>
                  <w:r w:rsidRPr="004E3580">
                    <w:rPr>
                      <w:sz w:val="20"/>
                    </w:rPr>
                    <w:t>April 22</w:t>
                  </w:r>
                </w:p>
                <w:p w:rsidR="001B3A41" w:rsidRDefault="001B3A41">
                  <w:pPr>
                    <w:rPr>
                      <w:sz w:val="20"/>
                    </w:rPr>
                  </w:pPr>
                  <w:r>
                    <w:rPr>
                      <w:sz w:val="20"/>
                    </w:rPr>
                    <w:t xml:space="preserve">-Show propaganda film </w:t>
                  </w:r>
                </w:p>
                <w:p w:rsidR="001B3A41" w:rsidRDefault="001B3A41" w:rsidP="00B47E33">
                  <w:pPr>
                    <w:rPr>
                      <w:sz w:val="20"/>
                    </w:rPr>
                  </w:pPr>
                  <w:r w:rsidRPr="007C7843">
                    <w:rPr>
                      <w:sz w:val="20"/>
                    </w:rPr>
                    <w:t xml:space="preserve">-Inference and Generalizations WWII Home front W.S. </w:t>
                  </w:r>
                </w:p>
                <w:p w:rsidR="001B3A41" w:rsidRDefault="001B3A41">
                  <w:pPr>
                    <w:rPr>
                      <w:sz w:val="20"/>
                    </w:rPr>
                  </w:pPr>
                  <w:r>
                    <w:rPr>
                      <w:sz w:val="20"/>
                    </w:rPr>
                    <w:t>-GI Bill ACT reading</w:t>
                  </w:r>
                </w:p>
                <w:p w:rsidR="001B3A41" w:rsidRPr="004E3580" w:rsidRDefault="001B3A41">
                  <w:pPr>
                    <w:rPr>
                      <w:sz w:val="20"/>
                    </w:rPr>
                  </w:pPr>
                </w:p>
                <w:p w:rsidR="001B3A41" w:rsidRPr="004E3580" w:rsidRDefault="001B3A41">
                  <w:pPr>
                    <w:rPr>
                      <w:sz w:val="20"/>
                    </w:rPr>
                  </w:pPr>
                  <w:r w:rsidRPr="004E3580">
                    <w:rPr>
                      <w:sz w:val="20"/>
                    </w:rPr>
                    <w:t>April 23</w:t>
                  </w:r>
                </w:p>
                <w:p w:rsidR="001B3A41" w:rsidRDefault="001B3A41">
                  <w:pPr>
                    <w:rPr>
                      <w:sz w:val="20"/>
                    </w:rPr>
                  </w:pPr>
                  <w:r>
                    <w:rPr>
                      <w:sz w:val="20"/>
                    </w:rPr>
                    <w:t>-PSAE</w:t>
                  </w:r>
                </w:p>
                <w:p w:rsidR="001B3A41" w:rsidRPr="004E3580" w:rsidRDefault="001B3A41">
                  <w:pPr>
                    <w:rPr>
                      <w:sz w:val="20"/>
                    </w:rPr>
                  </w:pPr>
                </w:p>
                <w:p w:rsidR="001B3A41" w:rsidRPr="004E3580" w:rsidRDefault="001B3A41">
                  <w:pPr>
                    <w:rPr>
                      <w:sz w:val="20"/>
                    </w:rPr>
                  </w:pPr>
                  <w:r w:rsidRPr="004E3580">
                    <w:rPr>
                      <w:sz w:val="20"/>
                    </w:rPr>
                    <w:t>April 24</w:t>
                  </w:r>
                </w:p>
                <w:p w:rsidR="001B3A41" w:rsidRDefault="001B3A41">
                  <w:pPr>
                    <w:rPr>
                      <w:sz w:val="20"/>
                    </w:rPr>
                  </w:pPr>
                  <w:r>
                    <w:rPr>
                      <w:sz w:val="20"/>
                    </w:rPr>
                    <w:t>-PSAE</w:t>
                  </w:r>
                </w:p>
                <w:p w:rsidR="001B3A41" w:rsidRPr="007C7843" w:rsidRDefault="001B3A41" w:rsidP="0037586B">
                  <w:pPr>
                    <w:rPr>
                      <w:sz w:val="20"/>
                    </w:rPr>
                  </w:pPr>
                  <w:r w:rsidRPr="007C7843">
                    <w:rPr>
                      <w:sz w:val="20"/>
                    </w:rPr>
                    <w:t>-Talk about map and where did the U.S. landed first (use tar for Africa)</w:t>
                  </w:r>
                </w:p>
                <w:p w:rsidR="001B3A41" w:rsidRPr="007C7843" w:rsidRDefault="001B3A41" w:rsidP="0037586B">
                  <w:pPr>
                    <w:rPr>
                      <w:sz w:val="20"/>
                    </w:rPr>
                  </w:pPr>
                  <w:r w:rsidRPr="007C7843">
                    <w:rPr>
                      <w:sz w:val="20"/>
                    </w:rPr>
                    <w:t>-Show map about D-Day from tar</w:t>
                  </w:r>
                  <w:r>
                    <w:rPr>
                      <w:sz w:val="20"/>
                    </w:rPr>
                    <w:t xml:space="preserve"> for D-day</w:t>
                  </w:r>
                </w:p>
                <w:p w:rsidR="001B3A41" w:rsidRPr="007C7843" w:rsidRDefault="001B3A41" w:rsidP="00943203">
                  <w:pPr>
                    <w:rPr>
                      <w:sz w:val="20"/>
                    </w:rPr>
                  </w:pPr>
                  <w:r>
                    <w:rPr>
                      <w:sz w:val="20"/>
                    </w:rPr>
                    <w:t>-Band of Brothers (“Day of Days episode”)</w:t>
                  </w:r>
                </w:p>
                <w:p w:rsidR="001B3A41" w:rsidRPr="004E3580" w:rsidRDefault="001B3A41">
                  <w:pPr>
                    <w:rPr>
                      <w:sz w:val="20"/>
                    </w:rPr>
                  </w:pPr>
                </w:p>
                <w:p w:rsidR="001B3A41" w:rsidRDefault="001B3A41">
                  <w:pPr>
                    <w:rPr>
                      <w:sz w:val="20"/>
                    </w:rPr>
                  </w:pPr>
                  <w:r w:rsidRPr="004E3580">
                    <w:rPr>
                      <w:sz w:val="20"/>
                    </w:rPr>
                    <w:t>April 25</w:t>
                  </w:r>
                </w:p>
                <w:p w:rsidR="001B3A41" w:rsidRPr="007C7843" w:rsidRDefault="001B3A41" w:rsidP="0037586B">
                  <w:pPr>
                    <w:rPr>
                      <w:sz w:val="20"/>
                    </w:rPr>
                  </w:pPr>
                  <w:r>
                    <w:rPr>
                      <w:sz w:val="20"/>
                    </w:rPr>
                    <w:t>-Show Saving Private Ryan</w:t>
                  </w:r>
                </w:p>
                <w:p w:rsidR="001B3A41" w:rsidRDefault="001B3A41" w:rsidP="0037586B">
                  <w:pPr>
                    <w:rPr>
                      <w:sz w:val="20"/>
                    </w:rPr>
                  </w:pPr>
                  <w:r>
                    <w:rPr>
                      <w:sz w:val="20"/>
                    </w:rPr>
                    <w:t>-Work on Ch 25 Sec 3 in class (top chart)</w:t>
                  </w:r>
                </w:p>
                <w:p w:rsidR="001B3A41" w:rsidRPr="004E3580" w:rsidRDefault="001B3A41">
                  <w:pPr>
                    <w:rPr>
                      <w:sz w:val="20"/>
                    </w:rPr>
                  </w:pPr>
                </w:p>
                <w:p w:rsidR="001B3A41" w:rsidRDefault="001B3A41">
                  <w:pPr>
                    <w:rPr>
                      <w:sz w:val="20"/>
                    </w:rPr>
                  </w:pPr>
                  <w:r w:rsidRPr="004E3580">
                    <w:rPr>
                      <w:sz w:val="20"/>
                    </w:rPr>
                    <w:t>April 26</w:t>
                  </w:r>
                </w:p>
                <w:p w:rsidR="001B3A41" w:rsidRDefault="001B3A41">
                  <w:pPr>
                    <w:rPr>
                      <w:sz w:val="20"/>
                    </w:rPr>
                  </w:pPr>
                  <w:r w:rsidRPr="007C7843">
                    <w:rPr>
                      <w:sz w:val="20"/>
                    </w:rPr>
                    <w:t>-Go over island hopping tar 580</w:t>
                  </w:r>
                </w:p>
                <w:p w:rsidR="001B3A41" w:rsidRPr="004E3580" w:rsidRDefault="001B3A41">
                  <w:pPr>
                    <w:rPr>
                      <w:sz w:val="20"/>
                    </w:rPr>
                  </w:pPr>
                  <w:r>
                    <w:rPr>
                      <w:sz w:val="20"/>
                    </w:rPr>
                    <w:t>-Power Point on Pacific Front Ch 25 Sec 3</w:t>
                  </w:r>
                </w:p>
                <w:p w:rsidR="001B3A41" w:rsidRDefault="001B3A41">
                  <w:pPr>
                    <w:rPr>
                      <w:sz w:val="20"/>
                    </w:rPr>
                  </w:pPr>
                  <w:r>
                    <w:rPr>
                      <w:sz w:val="20"/>
                    </w:rPr>
                    <w:t>-FDR president video on WWII</w:t>
                  </w:r>
                </w:p>
                <w:p w:rsidR="001B3A41" w:rsidRDefault="001B3A41">
                  <w:pPr>
                    <w:rPr>
                      <w:sz w:val="20"/>
                    </w:rPr>
                  </w:pPr>
                  <w:r>
                    <w:rPr>
                      <w:sz w:val="20"/>
                    </w:rPr>
                    <w:t xml:space="preserve">-T-chart on </w:t>
                  </w:r>
                  <w:r w:rsidRPr="007C7843">
                    <w:rPr>
                      <w:sz w:val="20"/>
                    </w:rPr>
                    <w:t xml:space="preserve">Atomic bomb debate W.S. </w:t>
                  </w:r>
                  <w:r>
                    <w:rPr>
                      <w:sz w:val="20"/>
                    </w:rPr>
                    <w:t>(T-chart)</w:t>
                  </w:r>
                  <w:r w:rsidRPr="007C7843">
                    <w:rPr>
                      <w:sz w:val="20"/>
                    </w:rPr>
                    <w:t xml:space="preserve"> </w:t>
                  </w:r>
                </w:p>
                <w:p w:rsidR="001B3A41" w:rsidRPr="004E3580" w:rsidRDefault="001B3A41">
                  <w:pPr>
                    <w:rPr>
                      <w:sz w:val="20"/>
                    </w:rPr>
                  </w:pPr>
                </w:p>
                <w:p w:rsidR="001B3A41" w:rsidRPr="004E3580" w:rsidRDefault="001B3A41">
                  <w:pPr>
                    <w:rPr>
                      <w:sz w:val="20"/>
                    </w:rPr>
                  </w:pPr>
                  <w:r w:rsidRPr="004E3580">
                    <w:rPr>
                      <w:sz w:val="20"/>
                    </w:rPr>
                    <w:t>April 29</w:t>
                  </w:r>
                </w:p>
                <w:p w:rsidR="001B3A41" w:rsidRDefault="001B3A41" w:rsidP="0037586B">
                  <w:pPr>
                    <w:rPr>
                      <w:sz w:val="20"/>
                    </w:rPr>
                  </w:pPr>
                  <w:r w:rsidRPr="007C7843">
                    <w:rPr>
                      <w:sz w:val="20"/>
                    </w:rPr>
                    <w:t>-Talk about HW</w:t>
                  </w:r>
                  <w:r>
                    <w:rPr>
                      <w:sz w:val="20"/>
                    </w:rPr>
                    <w:t>/T-chart in class</w:t>
                  </w:r>
                </w:p>
                <w:p w:rsidR="001B3A41" w:rsidRDefault="001B3A41" w:rsidP="0037586B">
                  <w:pPr>
                    <w:rPr>
                      <w:sz w:val="20"/>
                    </w:rPr>
                  </w:pPr>
                  <w:r w:rsidRPr="007C7843">
                    <w:rPr>
                      <w:sz w:val="20"/>
                    </w:rPr>
                    <w:t>-Fog of War (should proportiona</w:t>
                  </w:r>
                  <w:r>
                    <w:rPr>
                      <w:sz w:val="20"/>
                    </w:rPr>
                    <w:t>lity be a guideline to war?</w:t>
                  </w:r>
                  <w:r w:rsidRPr="007C7843">
                    <w:rPr>
                      <w:sz w:val="20"/>
                    </w:rPr>
                    <w:t>)</w:t>
                  </w:r>
                </w:p>
                <w:p w:rsidR="001B3A41" w:rsidRDefault="001B3A41">
                  <w:pPr>
                    <w:rPr>
                      <w:sz w:val="20"/>
                    </w:rPr>
                  </w:pPr>
                  <w:r>
                    <w:rPr>
                      <w:sz w:val="20"/>
                    </w:rPr>
                    <w:t xml:space="preserve">-Power Point Ch 25 Sec 4 </w:t>
                  </w:r>
                </w:p>
                <w:p w:rsidR="001B3A41" w:rsidRPr="004E3580" w:rsidRDefault="001B3A41">
                  <w:pPr>
                    <w:rPr>
                      <w:sz w:val="20"/>
                    </w:rPr>
                  </w:pPr>
                </w:p>
                <w:p w:rsidR="001B3A41" w:rsidRPr="004E3580" w:rsidRDefault="001B3A41">
                  <w:pPr>
                    <w:rPr>
                      <w:sz w:val="20"/>
                    </w:rPr>
                  </w:pPr>
                  <w:r w:rsidRPr="004E3580">
                    <w:rPr>
                      <w:sz w:val="20"/>
                    </w:rPr>
                    <w:t xml:space="preserve">April 30 </w:t>
                  </w:r>
                </w:p>
                <w:p w:rsidR="001B3A41" w:rsidRPr="007C7843" w:rsidRDefault="001B3A41" w:rsidP="0037586B">
                  <w:pPr>
                    <w:rPr>
                      <w:sz w:val="20"/>
                    </w:rPr>
                  </w:pPr>
                  <w:r>
                    <w:rPr>
                      <w:sz w:val="20"/>
                    </w:rPr>
                    <w:t>-In class</w:t>
                  </w:r>
                  <w:r w:rsidRPr="007C7843">
                    <w:rPr>
                      <w:sz w:val="20"/>
                    </w:rPr>
                    <w:t xml:space="preserve"> Ch 24 Sec 3 S.G. on Holocaust</w:t>
                  </w:r>
                  <w:r>
                    <w:rPr>
                      <w:sz w:val="20"/>
                    </w:rPr>
                    <w:t xml:space="preserve"> </w:t>
                  </w:r>
                </w:p>
                <w:p w:rsidR="001B3A41" w:rsidRPr="006217D9" w:rsidRDefault="001B3A41" w:rsidP="0037586B">
                  <w:pPr>
                    <w:rPr>
                      <w:sz w:val="20"/>
                    </w:rPr>
                  </w:pPr>
                  <w:r w:rsidRPr="006217D9">
                    <w:rPr>
                      <w:sz w:val="20"/>
                    </w:rPr>
                    <w:t>-Holocaust episode from Band of Brothers</w:t>
                  </w:r>
                  <w:r>
                    <w:rPr>
                      <w:sz w:val="20"/>
                    </w:rPr>
                    <w:t>/”Why we Fight” episode</w:t>
                  </w:r>
                </w:p>
                <w:p w:rsidR="001B3A41" w:rsidRDefault="001B3A41">
                  <w:pPr>
                    <w:rPr>
                      <w:sz w:val="20"/>
                    </w:rPr>
                  </w:pPr>
                  <w:r>
                    <w:rPr>
                      <w:sz w:val="20"/>
                    </w:rPr>
                    <w:t>-Review (Outburst)</w:t>
                  </w:r>
                </w:p>
                <w:p w:rsidR="001B3A41" w:rsidRPr="004E3580" w:rsidRDefault="001B3A41">
                  <w:pPr>
                    <w:rPr>
                      <w:sz w:val="20"/>
                    </w:rPr>
                  </w:pPr>
                </w:p>
                <w:p w:rsidR="001B3A41" w:rsidRPr="004E3580" w:rsidRDefault="001B3A41">
                  <w:pPr>
                    <w:rPr>
                      <w:sz w:val="20"/>
                    </w:rPr>
                  </w:pPr>
                  <w:r w:rsidRPr="004E3580">
                    <w:rPr>
                      <w:sz w:val="20"/>
                    </w:rPr>
                    <w:t>May 1</w:t>
                  </w:r>
                </w:p>
                <w:p w:rsidR="001B3A41" w:rsidRPr="006217D9" w:rsidRDefault="001B3A41" w:rsidP="0037586B">
                  <w:pPr>
                    <w:rPr>
                      <w:sz w:val="20"/>
                    </w:rPr>
                  </w:pPr>
                  <w:r>
                    <w:rPr>
                      <w:sz w:val="20"/>
                    </w:rPr>
                    <w:t>-Unit 8 exam (WWII)</w:t>
                  </w:r>
                </w:p>
                <w:p w:rsidR="001B3A41" w:rsidRDefault="001B3A41" w:rsidP="0037586B">
                  <w:pPr>
                    <w:rPr>
                      <w:sz w:val="20"/>
                    </w:rPr>
                  </w:pPr>
                  <w:r>
                    <w:rPr>
                      <w:sz w:val="20"/>
                    </w:rPr>
                    <w:t>-Go over unit 8 Exam (WWII)</w:t>
                  </w:r>
                </w:p>
                <w:p w:rsidR="001B3A41" w:rsidRPr="00C30AB6" w:rsidRDefault="001B3A41" w:rsidP="00A5721E">
                  <w:pPr>
                    <w:rPr>
                      <w:sz w:val="20"/>
                    </w:rPr>
                  </w:pPr>
                  <w:r>
                    <w:rPr>
                      <w:sz w:val="20"/>
                    </w:rPr>
                    <w:t>-HW W.S. Ch 26 Sec 1 “Analyzing Motives”</w:t>
                  </w:r>
                </w:p>
                <w:p w:rsidR="001B3A41" w:rsidRPr="004E3580" w:rsidRDefault="001B3A41">
                  <w:pPr>
                    <w:rPr>
                      <w:sz w:val="20"/>
                    </w:rPr>
                  </w:pPr>
                </w:p>
                <w:p w:rsidR="001B3A41" w:rsidRDefault="001B3A41">
                  <w:pPr>
                    <w:rPr>
                      <w:sz w:val="20"/>
                    </w:rPr>
                  </w:pPr>
                  <w:r w:rsidRPr="004E3580">
                    <w:rPr>
                      <w:sz w:val="20"/>
                    </w:rPr>
                    <w:t>May 2</w:t>
                  </w:r>
                </w:p>
                <w:p w:rsidR="001B3A41" w:rsidRPr="004E3580" w:rsidRDefault="001B3A41">
                  <w:pPr>
                    <w:rPr>
                      <w:sz w:val="20"/>
                    </w:rPr>
                  </w:pPr>
                  <w:r>
                    <w:rPr>
                      <w:sz w:val="20"/>
                    </w:rPr>
                    <w:t>-REMIND STUDENTS ABOUT TUESDAY!!!!!!</w:t>
                  </w:r>
                </w:p>
                <w:p w:rsidR="001B3A41" w:rsidRPr="00264082" w:rsidRDefault="001B3A41" w:rsidP="00230038">
                  <w:pPr>
                    <w:rPr>
                      <w:sz w:val="20"/>
                    </w:rPr>
                  </w:pPr>
                  <w:r>
                    <w:rPr>
                      <w:sz w:val="20"/>
                    </w:rPr>
                    <w:t>-</w:t>
                  </w:r>
                  <w:proofErr w:type="gramStart"/>
                  <w:r>
                    <w:rPr>
                      <w:sz w:val="20"/>
                    </w:rPr>
                    <w:t>tar</w:t>
                  </w:r>
                  <w:proofErr w:type="gramEnd"/>
                  <w:r>
                    <w:rPr>
                      <w:sz w:val="20"/>
                    </w:rPr>
                    <w:t xml:space="preserve"> 605 (Post WWII map)/Discuss HW</w:t>
                  </w:r>
                </w:p>
                <w:p w:rsidR="001B3A41" w:rsidRDefault="001B3A41" w:rsidP="00230038">
                  <w:pPr>
                    <w:rPr>
                      <w:sz w:val="20"/>
                    </w:rPr>
                  </w:pPr>
                  <w:r>
                    <w:rPr>
                      <w:sz w:val="20"/>
                    </w:rPr>
                    <w:t>-Power Point on Ch 26 Sec 1 S.G.</w:t>
                  </w:r>
                </w:p>
                <w:p w:rsidR="001B3A41" w:rsidRDefault="001B3A41" w:rsidP="00230038">
                  <w:pPr>
                    <w:rPr>
                      <w:sz w:val="20"/>
                    </w:rPr>
                  </w:pPr>
                  <w:r>
                    <w:rPr>
                      <w:sz w:val="20"/>
                    </w:rPr>
                    <w:t xml:space="preserve">-HW Reading on the “Marshall Plan” </w:t>
                  </w:r>
                  <w:r w:rsidRPr="00C30AB6">
                    <w:rPr>
                      <w:sz w:val="20"/>
                    </w:rPr>
                    <w:t>(</w:t>
                  </w:r>
                  <w:r>
                    <w:rPr>
                      <w:sz w:val="20"/>
                    </w:rPr>
                    <w:t>annotate/</w:t>
                  </w:r>
                  <w:r w:rsidRPr="00C30AB6">
                    <w:rPr>
                      <w:sz w:val="20"/>
                    </w:rPr>
                    <w:t>ask questions)</w:t>
                  </w:r>
                </w:p>
                <w:p w:rsidR="001B3A41" w:rsidRPr="004E3580" w:rsidRDefault="001B3A41">
                  <w:pPr>
                    <w:rPr>
                      <w:sz w:val="20"/>
                    </w:rPr>
                  </w:pPr>
                </w:p>
                <w:p w:rsidR="001B3A41" w:rsidRPr="004E3580" w:rsidRDefault="001B3A41">
                  <w:pPr>
                    <w:rPr>
                      <w:sz w:val="20"/>
                    </w:rPr>
                  </w:pPr>
                  <w:r w:rsidRPr="004E3580">
                    <w:rPr>
                      <w:sz w:val="20"/>
                    </w:rPr>
                    <w:t>May 3</w:t>
                  </w:r>
                </w:p>
                <w:p w:rsidR="001B3A41" w:rsidRPr="006217D9" w:rsidRDefault="001B3A41" w:rsidP="00230038">
                  <w:pPr>
                    <w:rPr>
                      <w:sz w:val="20"/>
                    </w:rPr>
                  </w:pPr>
                  <w:r>
                    <w:rPr>
                      <w:sz w:val="20"/>
                    </w:rPr>
                    <w:t>-Soviet and Communist Expansion W.S.</w:t>
                  </w:r>
                </w:p>
                <w:p w:rsidR="001B3A41" w:rsidRPr="00C30AB6" w:rsidRDefault="001B3A41" w:rsidP="00230038">
                  <w:pPr>
                    <w:rPr>
                      <w:sz w:val="20"/>
                    </w:rPr>
                  </w:pPr>
                  <w:r>
                    <w:rPr>
                      <w:sz w:val="20"/>
                    </w:rPr>
                    <w:t>-Ch 26 Sec 2-3 S.G.</w:t>
                  </w:r>
                </w:p>
                <w:p w:rsidR="001B3A41" w:rsidRDefault="001B3A41"/>
              </w:txbxContent>
            </v:textbox>
            <w10:wrap type="tight"/>
          </v:shape>
        </w:pict>
      </w:r>
    </w:p>
    <w:p w:rsidR="009B7453" w:rsidRDefault="004A50BB">
      <w:r>
        <w:rPr>
          <w:noProof/>
        </w:rPr>
        <w:pict>
          <v:shape id="_x0000_s1109" type="#_x0000_t202" style="position:absolute;margin-left:234pt;margin-top:-36pt;width:270pt;height:701.6pt;z-index:251694080;mso-wrap-edited:f;mso-position-horizontal:absolute;mso-position-vertical:absolute" wrapcoords="0 0 21600 0 21600 21600 0 21600 0 0" filled="f" strokecolor="black [3213]">
            <v:fill o:detectmouseclick="t"/>
            <v:textbox inset=",7.2pt,,7.2pt">
              <w:txbxContent>
                <w:p w:rsidR="001B3A41" w:rsidRPr="00551FE8" w:rsidRDefault="001B3A41" w:rsidP="00551FE8">
                  <w:pPr>
                    <w:rPr>
                      <w:sz w:val="20"/>
                    </w:rPr>
                  </w:pPr>
                  <w:r w:rsidRPr="00551FE8">
                    <w:rPr>
                      <w:sz w:val="20"/>
                    </w:rPr>
                    <w:t>May 6</w:t>
                  </w:r>
                </w:p>
                <w:p w:rsidR="001B3A41" w:rsidRDefault="001B3A41" w:rsidP="00551FE8">
                  <w:pPr>
                    <w:rPr>
                      <w:sz w:val="20"/>
                    </w:rPr>
                  </w:pPr>
                  <w:r>
                    <w:rPr>
                      <w:sz w:val="20"/>
                    </w:rPr>
                    <w:t>-Go over Final</w:t>
                  </w:r>
                </w:p>
                <w:p w:rsidR="001B3A41" w:rsidRDefault="001B3A41" w:rsidP="00551FE8">
                  <w:pPr>
                    <w:rPr>
                      <w:sz w:val="20"/>
                    </w:rPr>
                  </w:pPr>
                  <w:r>
                    <w:rPr>
                      <w:sz w:val="20"/>
                    </w:rPr>
                    <w:t xml:space="preserve">-Go over </w:t>
                  </w:r>
                  <w:proofErr w:type="spellStart"/>
                  <w:r>
                    <w:rPr>
                      <w:sz w:val="20"/>
                    </w:rPr>
                    <w:t>FRQ’s</w:t>
                  </w:r>
                  <w:proofErr w:type="spellEnd"/>
                  <w:r>
                    <w:rPr>
                      <w:sz w:val="20"/>
                    </w:rPr>
                    <w:t xml:space="preserve"> from Unit 9 and show sample</w:t>
                  </w:r>
                </w:p>
                <w:p w:rsidR="001B3A41" w:rsidRPr="00551FE8" w:rsidRDefault="001B3A41" w:rsidP="00551FE8">
                  <w:pPr>
                    <w:rPr>
                      <w:sz w:val="20"/>
                    </w:rPr>
                  </w:pPr>
                </w:p>
                <w:p w:rsidR="001B3A41" w:rsidRPr="00551FE8" w:rsidRDefault="001B3A41" w:rsidP="00551FE8">
                  <w:pPr>
                    <w:rPr>
                      <w:sz w:val="20"/>
                    </w:rPr>
                  </w:pPr>
                  <w:r w:rsidRPr="00551FE8">
                    <w:rPr>
                      <w:sz w:val="20"/>
                    </w:rPr>
                    <w:t>May 7</w:t>
                  </w:r>
                </w:p>
                <w:p w:rsidR="001B3A41" w:rsidRDefault="001B3A41" w:rsidP="003950E7">
                  <w:pPr>
                    <w:rPr>
                      <w:sz w:val="20"/>
                    </w:rPr>
                  </w:pPr>
                  <w:r>
                    <w:rPr>
                      <w:sz w:val="20"/>
                    </w:rPr>
                    <w:t>-Turning Points on History W.S.</w:t>
                  </w:r>
                </w:p>
                <w:p w:rsidR="001B3A41" w:rsidRDefault="001B3A41" w:rsidP="003950E7">
                  <w:pPr>
                    <w:rPr>
                      <w:sz w:val="20"/>
                    </w:rPr>
                  </w:pPr>
                  <w:r>
                    <w:rPr>
                      <w:sz w:val="20"/>
                    </w:rPr>
                    <w:t>-30 minutes on their own/20 minutes in groups</w:t>
                  </w:r>
                </w:p>
                <w:p w:rsidR="001B3A41" w:rsidRPr="00551FE8" w:rsidRDefault="001B3A41" w:rsidP="00551FE8">
                  <w:pPr>
                    <w:rPr>
                      <w:sz w:val="20"/>
                    </w:rPr>
                  </w:pPr>
                </w:p>
                <w:p w:rsidR="001B3A41" w:rsidRPr="00551FE8" w:rsidRDefault="001B3A41" w:rsidP="00551FE8">
                  <w:pPr>
                    <w:rPr>
                      <w:sz w:val="20"/>
                    </w:rPr>
                  </w:pPr>
                  <w:r w:rsidRPr="00551FE8">
                    <w:rPr>
                      <w:sz w:val="20"/>
                    </w:rPr>
                    <w:t>May 8</w:t>
                  </w:r>
                </w:p>
                <w:p w:rsidR="001B3A41" w:rsidRDefault="001B3A41" w:rsidP="00A7090F">
                  <w:pPr>
                    <w:rPr>
                      <w:sz w:val="20"/>
                    </w:rPr>
                  </w:pPr>
                  <w:r>
                    <w:rPr>
                      <w:sz w:val="20"/>
                    </w:rPr>
                    <w:t>-Points of Conflict W.S.</w:t>
                  </w:r>
                </w:p>
                <w:p w:rsidR="001B3A41" w:rsidRDefault="001B3A41" w:rsidP="00A7090F">
                  <w:pPr>
                    <w:rPr>
                      <w:sz w:val="20"/>
                    </w:rPr>
                  </w:pPr>
                  <w:r>
                    <w:rPr>
                      <w:sz w:val="20"/>
                    </w:rPr>
                    <w:t>-10 minutes on their own/20 minutes in groups</w:t>
                  </w:r>
                </w:p>
                <w:p w:rsidR="001B3A41" w:rsidRPr="00551FE8" w:rsidRDefault="001B3A41" w:rsidP="00551FE8">
                  <w:pPr>
                    <w:rPr>
                      <w:sz w:val="20"/>
                    </w:rPr>
                  </w:pPr>
                </w:p>
                <w:p w:rsidR="001B3A41" w:rsidRPr="00551FE8" w:rsidRDefault="001B3A41" w:rsidP="00551FE8">
                  <w:pPr>
                    <w:rPr>
                      <w:sz w:val="20"/>
                    </w:rPr>
                  </w:pPr>
                  <w:r w:rsidRPr="00551FE8">
                    <w:rPr>
                      <w:sz w:val="20"/>
                    </w:rPr>
                    <w:t>May 9</w:t>
                  </w:r>
                </w:p>
                <w:p w:rsidR="001B3A41" w:rsidRDefault="001B3A41" w:rsidP="003950E7">
                  <w:pPr>
                    <w:rPr>
                      <w:sz w:val="20"/>
                    </w:rPr>
                  </w:pPr>
                  <w:r>
                    <w:rPr>
                      <w:sz w:val="20"/>
                    </w:rPr>
                    <w:t>-Decade Association W.S.</w:t>
                  </w:r>
                </w:p>
                <w:p w:rsidR="001B3A41" w:rsidRDefault="001B3A41" w:rsidP="003950E7">
                  <w:pPr>
                    <w:rPr>
                      <w:sz w:val="20"/>
                    </w:rPr>
                  </w:pPr>
                  <w:r>
                    <w:rPr>
                      <w:sz w:val="20"/>
                    </w:rPr>
                    <w:t xml:space="preserve">-10 minutes on their own/20 minutes in groups </w:t>
                  </w:r>
                </w:p>
                <w:p w:rsidR="001B3A41" w:rsidRPr="00551FE8" w:rsidRDefault="001B3A41" w:rsidP="00551FE8">
                  <w:pPr>
                    <w:rPr>
                      <w:sz w:val="20"/>
                    </w:rPr>
                  </w:pPr>
                </w:p>
                <w:p w:rsidR="001B3A41" w:rsidRDefault="001B3A41" w:rsidP="004910BC">
                  <w:pPr>
                    <w:rPr>
                      <w:sz w:val="20"/>
                    </w:rPr>
                  </w:pPr>
                  <w:r>
                    <w:rPr>
                      <w:sz w:val="20"/>
                    </w:rPr>
                    <w:t>May 10</w:t>
                  </w:r>
                </w:p>
                <w:p w:rsidR="001B3A41" w:rsidRDefault="001B3A41" w:rsidP="00551FE8">
                  <w:pPr>
                    <w:rPr>
                      <w:sz w:val="20"/>
                    </w:rPr>
                  </w:pPr>
                  <w:r>
                    <w:rPr>
                      <w:sz w:val="20"/>
                    </w:rPr>
                    <w:t>-P and Q’s W.S.</w:t>
                  </w:r>
                </w:p>
                <w:p w:rsidR="001B3A41" w:rsidRDefault="001B3A41" w:rsidP="009C6D23">
                  <w:pPr>
                    <w:rPr>
                      <w:sz w:val="20"/>
                    </w:rPr>
                  </w:pPr>
                  <w:r>
                    <w:rPr>
                      <w:sz w:val="20"/>
                    </w:rPr>
                    <w:t>-10 minutes on their own/20 minutes in groups</w:t>
                  </w:r>
                </w:p>
                <w:p w:rsidR="001B3A41" w:rsidRPr="00551FE8" w:rsidRDefault="001B3A41" w:rsidP="00551FE8">
                  <w:pPr>
                    <w:rPr>
                      <w:sz w:val="20"/>
                    </w:rPr>
                  </w:pPr>
                </w:p>
                <w:p w:rsidR="001B3A41" w:rsidRPr="00551FE8" w:rsidRDefault="001B3A41" w:rsidP="00551FE8">
                  <w:pPr>
                    <w:rPr>
                      <w:sz w:val="20"/>
                    </w:rPr>
                  </w:pPr>
                  <w:r w:rsidRPr="00551FE8">
                    <w:rPr>
                      <w:sz w:val="20"/>
                    </w:rPr>
                    <w:t>May 13</w:t>
                  </w:r>
                </w:p>
                <w:p w:rsidR="001B3A41" w:rsidRDefault="001B3A41" w:rsidP="00551FE8">
                  <w:pPr>
                    <w:rPr>
                      <w:sz w:val="20"/>
                    </w:rPr>
                  </w:pPr>
                  <w:r>
                    <w:rPr>
                      <w:sz w:val="20"/>
                    </w:rPr>
                    <w:t>-In groups/take AP practice Exam</w:t>
                  </w:r>
                </w:p>
                <w:p w:rsidR="001B3A41" w:rsidRDefault="001B3A41" w:rsidP="00551FE8">
                  <w:pPr>
                    <w:rPr>
                      <w:sz w:val="20"/>
                    </w:rPr>
                  </w:pPr>
                  <w:r>
                    <w:rPr>
                      <w:sz w:val="20"/>
                    </w:rPr>
                    <w:t>-May use review worksheets (65% or better get extra credit</w:t>
                  </w:r>
                </w:p>
                <w:p w:rsidR="001B3A41" w:rsidRPr="00551FE8" w:rsidRDefault="001B3A41" w:rsidP="00551FE8">
                  <w:pPr>
                    <w:rPr>
                      <w:sz w:val="20"/>
                    </w:rPr>
                  </w:pPr>
                </w:p>
                <w:p w:rsidR="001B3A41" w:rsidRDefault="001B3A41" w:rsidP="00551FE8">
                  <w:pPr>
                    <w:rPr>
                      <w:sz w:val="20"/>
                    </w:rPr>
                  </w:pPr>
                  <w:r w:rsidRPr="00551FE8">
                    <w:rPr>
                      <w:sz w:val="20"/>
                    </w:rPr>
                    <w:t>May 14</w:t>
                  </w:r>
                </w:p>
                <w:p w:rsidR="001B3A41" w:rsidRPr="00551FE8" w:rsidRDefault="001B3A41" w:rsidP="00551FE8">
                  <w:pPr>
                    <w:rPr>
                      <w:sz w:val="20"/>
                    </w:rPr>
                  </w:pPr>
                  <w:r>
                    <w:rPr>
                      <w:sz w:val="20"/>
                    </w:rPr>
                    <w:t xml:space="preserve">-Go over Practice Exam </w:t>
                  </w:r>
                </w:p>
                <w:p w:rsidR="001B3A41" w:rsidRDefault="001B3A41" w:rsidP="00551FE8">
                  <w:pPr>
                    <w:rPr>
                      <w:sz w:val="20"/>
                    </w:rPr>
                  </w:pPr>
                  <w:r>
                    <w:rPr>
                      <w:sz w:val="20"/>
                    </w:rPr>
                    <w:t xml:space="preserve">-Writing prompts (FRQ)/OUTBURST </w:t>
                  </w:r>
                </w:p>
                <w:p w:rsidR="001B3A41" w:rsidRDefault="001B3A41" w:rsidP="00551FE8">
                  <w:pPr>
                    <w:rPr>
                      <w:sz w:val="20"/>
                    </w:rPr>
                  </w:pPr>
                  <w:r>
                    <w:rPr>
                      <w:sz w:val="20"/>
                    </w:rPr>
                    <w:t>-Show sample writings from 2012 FRQ (if time permits)</w:t>
                  </w:r>
                </w:p>
                <w:p w:rsidR="001B3A41" w:rsidRPr="00551FE8" w:rsidRDefault="001B3A41" w:rsidP="00551FE8">
                  <w:pPr>
                    <w:rPr>
                      <w:sz w:val="20"/>
                    </w:rPr>
                  </w:pPr>
                </w:p>
                <w:p w:rsidR="001B3A41" w:rsidRPr="00551FE8" w:rsidRDefault="001B3A41" w:rsidP="00551FE8">
                  <w:pPr>
                    <w:rPr>
                      <w:sz w:val="20"/>
                    </w:rPr>
                  </w:pPr>
                  <w:r w:rsidRPr="00551FE8">
                    <w:rPr>
                      <w:sz w:val="20"/>
                    </w:rPr>
                    <w:t>May 15</w:t>
                  </w:r>
                </w:p>
                <w:p w:rsidR="001B3A41" w:rsidRDefault="001B3A41" w:rsidP="00551FE8">
                  <w:pPr>
                    <w:rPr>
                      <w:sz w:val="20"/>
                    </w:rPr>
                  </w:pPr>
                  <w:r>
                    <w:rPr>
                      <w:sz w:val="20"/>
                    </w:rPr>
                    <w:t>-AP EXAM!!!!</w:t>
                  </w:r>
                </w:p>
                <w:p w:rsidR="001B3A41" w:rsidRPr="00551FE8" w:rsidRDefault="001B3A41" w:rsidP="00551FE8">
                  <w:pPr>
                    <w:rPr>
                      <w:sz w:val="20"/>
                    </w:rPr>
                  </w:pPr>
                </w:p>
                <w:p w:rsidR="001B3A41" w:rsidRPr="00551FE8" w:rsidRDefault="001B3A41" w:rsidP="00551FE8">
                  <w:pPr>
                    <w:rPr>
                      <w:sz w:val="20"/>
                    </w:rPr>
                  </w:pPr>
                  <w:r w:rsidRPr="00551FE8">
                    <w:rPr>
                      <w:sz w:val="20"/>
                    </w:rPr>
                    <w:t>May 16</w:t>
                  </w:r>
                  <w:r>
                    <w:rPr>
                      <w:sz w:val="20"/>
                    </w:rPr>
                    <w:t xml:space="preserve"> (ORANGE)</w:t>
                  </w:r>
                </w:p>
                <w:p w:rsidR="001B3A41" w:rsidRDefault="001B3A41" w:rsidP="00551FE8">
                  <w:pPr>
                    <w:rPr>
                      <w:sz w:val="20"/>
                    </w:rPr>
                  </w:pPr>
                  <w:r>
                    <w:rPr>
                      <w:sz w:val="20"/>
                    </w:rPr>
                    <w:t>-Discuss AP Exam</w:t>
                  </w:r>
                </w:p>
                <w:p w:rsidR="001B3A41" w:rsidRDefault="001B3A41" w:rsidP="00551FE8">
                  <w:pPr>
                    <w:rPr>
                      <w:sz w:val="20"/>
                    </w:rPr>
                  </w:pPr>
                  <w:r>
                    <w:rPr>
                      <w:sz w:val="20"/>
                    </w:rPr>
                    <w:t>-Pass out Constitution Packet</w:t>
                  </w:r>
                </w:p>
                <w:p w:rsidR="001B3A41" w:rsidRPr="00551FE8" w:rsidRDefault="001B3A41" w:rsidP="00551FE8">
                  <w:pPr>
                    <w:rPr>
                      <w:sz w:val="20"/>
                    </w:rPr>
                  </w:pPr>
                </w:p>
                <w:p w:rsidR="001B3A41" w:rsidRPr="00551FE8" w:rsidRDefault="001B3A41" w:rsidP="00551FE8">
                  <w:pPr>
                    <w:rPr>
                      <w:sz w:val="20"/>
                    </w:rPr>
                  </w:pPr>
                  <w:r w:rsidRPr="00551FE8">
                    <w:rPr>
                      <w:sz w:val="20"/>
                    </w:rPr>
                    <w:t>May 17</w:t>
                  </w:r>
                </w:p>
                <w:p w:rsidR="001B3A41" w:rsidRPr="00F6060B" w:rsidRDefault="001B3A41">
                  <w:pPr>
                    <w:rPr>
                      <w:sz w:val="20"/>
                    </w:rPr>
                  </w:pPr>
                  <w:r>
                    <w:rPr>
                      <w:sz w:val="20"/>
                    </w:rPr>
                    <w:t xml:space="preserve">-Far and Away </w:t>
                  </w:r>
                </w:p>
              </w:txbxContent>
            </v:textbox>
            <w10:wrap type="tight"/>
          </v:shape>
        </w:pict>
      </w:r>
      <w:r>
        <w:rPr>
          <w:noProof/>
        </w:rPr>
        <w:pict>
          <v:shape id="_x0000_s1108" type="#_x0000_t202" style="position:absolute;margin-left:-1in;margin-top:-36pt;width:306pt;height:701.6pt;z-index:251693056;mso-wrap-edited:f;mso-position-horizontal:absolute;mso-position-vertical:absolute" wrapcoords="0 0 21600 0 21600 21600 0 21600 0 0" filled="f" strokecolor="black [3213]">
            <v:fill o:detectmouseclick="t"/>
            <v:textbox inset=",7.2pt,,7.2pt">
              <w:txbxContent>
                <w:p w:rsidR="001B3A41" w:rsidRDefault="001B3A41" w:rsidP="008F40FC">
                  <w:pPr>
                    <w:rPr>
                      <w:sz w:val="20"/>
                    </w:rPr>
                  </w:pPr>
                  <w:r w:rsidRPr="00551FE8">
                    <w:rPr>
                      <w:sz w:val="20"/>
                    </w:rPr>
                    <w:t>May 6</w:t>
                  </w:r>
                </w:p>
                <w:p w:rsidR="001B3A41" w:rsidRPr="00551FE8" w:rsidRDefault="001B3A41">
                  <w:pPr>
                    <w:rPr>
                      <w:sz w:val="20"/>
                    </w:rPr>
                  </w:pPr>
                  <w:r>
                    <w:rPr>
                      <w:sz w:val="20"/>
                    </w:rPr>
                    <w:t xml:space="preserve">-Red Dot Game </w:t>
                  </w:r>
                </w:p>
                <w:p w:rsidR="001B3A41" w:rsidRDefault="001B3A41" w:rsidP="00851FF8">
                  <w:pPr>
                    <w:rPr>
                      <w:sz w:val="20"/>
                    </w:rPr>
                  </w:pPr>
                  <w:r>
                    <w:rPr>
                      <w:sz w:val="20"/>
                    </w:rPr>
                    <w:t>-Power Point on Ch 26 Sec 4</w:t>
                  </w:r>
                  <w:r w:rsidRPr="00C30AB6">
                    <w:rPr>
                      <w:sz w:val="20"/>
                    </w:rPr>
                    <w:t xml:space="preserve"> “Two nations live on the Edge”</w:t>
                  </w:r>
                </w:p>
                <w:p w:rsidR="001B3A41" w:rsidRDefault="001B3A41" w:rsidP="00851FF8">
                  <w:pPr>
                    <w:rPr>
                      <w:sz w:val="20"/>
                    </w:rPr>
                  </w:pPr>
                  <w:r>
                    <w:rPr>
                      <w:sz w:val="20"/>
                    </w:rPr>
                    <w:t>-Truman President video</w:t>
                  </w:r>
                </w:p>
                <w:p w:rsidR="001B3A41" w:rsidRPr="00551FE8" w:rsidRDefault="001B3A41">
                  <w:pPr>
                    <w:rPr>
                      <w:sz w:val="20"/>
                    </w:rPr>
                  </w:pPr>
                </w:p>
                <w:p w:rsidR="001B3A41" w:rsidRPr="00551FE8" w:rsidRDefault="001B3A41">
                  <w:pPr>
                    <w:rPr>
                      <w:sz w:val="20"/>
                    </w:rPr>
                  </w:pPr>
                  <w:r w:rsidRPr="00551FE8">
                    <w:rPr>
                      <w:sz w:val="20"/>
                    </w:rPr>
                    <w:t>May 7</w:t>
                  </w:r>
                </w:p>
                <w:p w:rsidR="001B3A41" w:rsidRDefault="001B3A41" w:rsidP="00551FE8">
                  <w:pPr>
                    <w:rPr>
                      <w:sz w:val="20"/>
                    </w:rPr>
                  </w:pPr>
                  <w:r w:rsidRPr="00551FE8">
                    <w:rPr>
                      <w:sz w:val="20"/>
                    </w:rPr>
                    <w:t>MAY 7</w:t>
                  </w:r>
                  <w:r w:rsidRPr="00551FE8">
                    <w:rPr>
                      <w:sz w:val="20"/>
                      <w:vertAlign w:val="superscript"/>
                    </w:rPr>
                    <w:t>TH</w:t>
                  </w:r>
                  <w:r w:rsidRPr="00551FE8">
                    <w:rPr>
                      <w:sz w:val="20"/>
                    </w:rPr>
                    <w:t xml:space="preserve"> STUDENTS WILL MEET IN D-211</w:t>
                  </w:r>
                  <w:r>
                    <w:rPr>
                      <w:sz w:val="20"/>
                    </w:rPr>
                    <w:t xml:space="preserve"> b/c AP Language </w:t>
                  </w:r>
                </w:p>
                <w:p w:rsidR="001B3A41" w:rsidRDefault="001B3A41" w:rsidP="00551FE8">
                  <w:pPr>
                    <w:rPr>
                      <w:sz w:val="20"/>
                    </w:rPr>
                  </w:pPr>
                  <w:r>
                    <w:rPr>
                      <w:sz w:val="20"/>
                    </w:rPr>
                    <w:t xml:space="preserve">-Web-quest on Doomsday Clock </w:t>
                  </w:r>
                </w:p>
                <w:p w:rsidR="001B3A41" w:rsidRPr="00551FE8" w:rsidRDefault="001B3A41" w:rsidP="00A7090F">
                  <w:pPr>
                    <w:rPr>
                      <w:sz w:val="20"/>
                    </w:rPr>
                  </w:pPr>
                  <w:r>
                    <w:rPr>
                      <w:sz w:val="20"/>
                    </w:rPr>
                    <w:t>-HW Joining NATO</w:t>
                  </w:r>
                </w:p>
                <w:p w:rsidR="001B3A41" w:rsidRPr="00551FE8" w:rsidRDefault="001B3A41" w:rsidP="00851FF8">
                  <w:pPr>
                    <w:rPr>
                      <w:sz w:val="20"/>
                    </w:rPr>
                  </w:pPr>
                </w:p>
                <w:p w:rsidR="001B3A41" w:rsidRDefault="001B3A41">
                  <w:pPr>
                    <w:rPr>
                      <w:sz w:val="20"/>
                    </w:rPr>
                  </w:pPr>
                  <w:r w:rsidRPr="00551FE8">
                    <w:rPr>
                      <w:sz w:val="20"/>
                    </w:rPr>
                    <w:t>May 8</w:t>
                  </w:r>
                </w:p>
                <w:p w:rsidR="001B3A41" w:rsidRDefault="001B3A41" w:rsidP="00A7090F">
                  <w:pPr>
                    <w:rPr>
                      <w:sz w:val="20"/>
                    </w:rPr>
                  </w:pPr>
                  <w:r>
                    <w:rPr>
                      <w:sz w:val="20"/>
                    </w:rPr>
                    <w:t>-Finish Power point Ch 26 Sec 4</w:t>
                  </w:r>
                </w:p>
                <w:p w:rsidR="001B3A41" w:rsidRDefault="001B3A41" w:rsidP="00A7090F">
                  <w:pPr>
                    <w:rPr>
                      <w:sz w:val="20"/>
                    </w:rPr>
                  </w:pPr>
                  <w:r>
                    <w:rPr>
                      <w:sz w:val="20"/>
                    </w:rPr>
                    <w:t>-Eisenhower President video</w:t>
                  </w:r>
                </w:p>
                <w:p w:rsidR="001B3A41" w:rsidRDefault="001B3A41" w:rsidP="00CA261A">
                  <w:pPr>
                    <w:rPr>
                      <w:sz w:val="20"/>
                    </w:rPr>
                  </w:pPr>
                  <w:r>
                    <w:rPr>
                      <w:sz w:val="20"/>
                    </w:rPr>
                    <w:t>-Power Point Ch 27 Sec 1</w:t>
                  </w:r>
                </w:p>
                <w:p w:rsidR="001B3A41" w:rsidRDefault="001B3A41" w:rsidP="00CA261A">
                  <w:pPr>
                    <w:rPr>
                      <w:sz w:val="20"/>
                    </w:rPr>
                  </w:pPr>
                  <w:r>
                    <w:rPr>
                      <w:sz w:val="20"/>
                    </w:rPr>
                    <w:t xml:space="preserve">-HW </w:t>
                  </w:r>
                  <w:r w:rsidRPr="00D56D07">
                    <w:rPr>
                      <w:sz w:val="20"/>
                    </w:rPr>
                    <w:t>P.C. on McCarthyism</w:t>
                  </w:r>
                </w:p>
                <w:p w:rsidR="001B3A41" w:rsidRPr="00551FE8" w:rsidRDefault="001B3A41">
                  <w:pPr>
                    <w:rPr>
                      <w:sz w:val="20"/>
                    </w:rPr>
                  </w:pPr>
                </w:p>
                <w:p w:rsidR="001B3A41" w:rsidRDefault="001B3A41">
                  <w:pPr>
                    <w:rPr>
                      <w:sz w:val="20"/>
                    </w:rPr>
                  </w:pPr>
                  <w:r w:rsidRPr="00551FE8">
                    <w:rPr>
                      <w:sz w:val="20"/>
                    </w:rPr>
                    <w:t>May 9</w:t>
                  </w:r>
                </w:p>
                <w:p w:rsidR="001B3A41" w:rsidRDefault="001B3A41">
                  <w:pPr>
                    <w:rPr>
                      <w:sz w:val="20"/>
                    </w:rPr>
                  </w:pPr>
                  <w:r>
                    <w:rPr>
                      <w:sz w:val="20"/>
                    </w:rPr>
                    <w:t>-Duck and Cover video</w:t>
                  </w:r>
                </w:p>
                <w:p w:rsidR="001B3A41" w:rsidRDefault="001B3A41">
                  <w:pPr>
                    <w:rPr>
                      <w:sz w:val="20"/>
                    </w:rPr>
                  </w:pPr>
                  <w:r>
                    <w:rPr>
                      <w:sz w:val="20"/>
                    </w:rPr>
                    <w:t>-Look at “Baby Boom” W.S. and P.C. on Suburbs (Compare and Contrast)</w:t>
                  </w:r>
                </w:p>
                <w:p w:rsidR="001B3A41" w:rsidRDefault="001B3A41">
                  <w:pPr>
                    <w:rPr>
                      <w:sz w:val="20"/>
                    </w:rPr>
                  </w:pPr>
                  <w:r>
                    <w:rPr>
                      <w:sz w:val="20"/>
                    </w:rPr>
                    <w:t>-Power Point on Ch 27 Sec 2</w:t>
                  </w:r>
                </w:p>
                <w:p w:rsidR="001B3A41" w:rsidRPr="00551FE8" w:rsidRDefault="001B3A41">
                  <w:pPr>
                    <w:rPr>
                      <w:sz w:val="20"/>
                    </w:rPr>
                  </w:pPr>
                </w:p>
                <w:p w:rsidR="001B3A41" w:rsidRDefault="001B3A41">
                  <w:pPr>
                    <w:rPr>
                      <w:sz w:val="20"/>
                    </w:rPr>
                  </w:pPr>
                  <w:r w:rsidRPr="00551FE8">
                    <w:rPr>
                      <w:sz w:val="20"/>
                    </w:rPr>
                    <w:t>May 10</w:t>
                  </w:r>
                </w:p>
                <w:p w:rsidR="001B3A41" w:rsidRDefault="001B3A41">
                  <w:pPr>
                    <w:rPr>
                      <w:sz w:val="20"/>
                    </w:rPr>
                  </w:pPr>
                  <w:r>
                    <w:rPr>
                      <w:sz w:val="20"/>
                    </w:rPr>
                    <w:t>-Read Women’s good housewife guide</w:t>
                  </w:r>
                </w:p>
                <w:p w:rsidR="001B3A41" w:rsidRDefault="001B3A41" w:rsidP="009E5BCE">
                  <w:pPr>
                    <w:rPr>
                      <w:sz w:val="20"/>
                    </w:rPr>
                  </w:pPr>
                  <w:r>
                    <w:rPr>
                      <w:sz w:val="20"/>
                    </w:rPr>
                    <w:t xml:space="preserve">-Start </w:t>
                  </w:r>
                  <w:r w:rsidRPr="00C30AB6">
                    <w:rPr>
                      <w:sz w:val="20"/>
                    </w:rPr>
                    <w:t>“The centu</w:t>
                  </w:r>
                  <w:r>
                    <w:rPr>
                      <w:sz w:val="20"/>
                    </w:rPr>
                    <w:t>ry/Happy Daze” with movie guide</w:t>
                  </w:r>
                </w:p>
                <w:p w:rsidR="001B3A41" w:rsidRDefault="001B3A41" w:rsidP="009E5BCE">
                  <w:pPr>
                    <w:rPr>
                      <w:sz w:val="20"/>
                    </w:rPr>
                  </w:pPr>
                  <w:r>
                    <w:rPr>
                      <w:sz w:val="20"/>
                    </w:rPr>
                    <w:t>-HW Power Point on Ch 27 Sec 3</w:t>
                  </w:r>
                </w:p>
                <w:p w:rsidR="001B3A41" w:rsidRPr="00551FE8" w:rsidRDefault="001B3A41">
                  <w:pPr>
                    <w:rPr>
                      <w:sz w:val="20"/>
                    </w:rPr>
                  </w:pPr>
                </w:p>
                <w:p w:rsidR="001B3A41" w:rsidRDefault="001B3A41">
                  <w:pPr>
                    <w:rPr>
                      <w:sz w:val="20"/>
                    </w:rPr>
                  </w:pPr>
                  <w:r w:rsidRPr="00551FE8">
                    <w:rPr>
                      <w:sz w:val="20"/>
                    </w:rPr>
                    <w:t>May 13</w:t>
                  </w:r>
                </w:p>
                <w:p w:rsidR="001B3A41" w:rsidRDefault="001B3A41">
                  <w:pPr>
                    <w:rPr>
                      <w:sz w:val="20"/>
                    </w:rPr>
                  </w:pPr>
                  <w:r>
                    <w:rPr>
                      <w:sz w:val="20"/>
                    </w:rPr>
                    <w:t xml:space="preserve">- Finish </w:t>
                  </w:r>
                  <w:r w:rsidRPr="00C30AB6">
                    <w:rPr>
                      <w:sz w:val="20"/>
                    </w:rPr>
                    <w:t>“The centu</w:t>
                  </w:r>
                  <w:r>
                    <w:rPr>
                      <w:sz w:val="20"/>
                    </w:rPr>
                    <w:t>ry/Happy Daze” with movie guide</w:t>
                  </w:r>
                </w:p>
                <w:p w:rsidR="001B3A41" w:rsidRPr="00551FE8" w:rsidRDefault="001B3A41">
                  <w:pPr>
                    <w:rPr>
                      <w:sz w:val="20"/>
                    </w:rPr>
                  </w:pPr>
                  <w:r>
                    <w:rPr>
                      <w:sz w:val="20"/>
                    </w:rPr>
                    <w:t>-Quiz on Ch 26-27</w:t>
                  </w:r>
                </w:p>
                <w:p w:rsidR="001B3A41" w:rsidRPr="00D56D07" w:rsidRDefault="001B3A41" w:rsidP="00851FF8">
                  <w:pPr>
                    <w:rPr>
                      <w:sz w:val="20"/>
                    </w:rPr>
                  </w:pPr>
                  <w:r w:rsidRPr="00D56D07">
                    <w:rPr>
                      <w:sz w:val="20"/>
                    </w:rPr>
                    <w:t>-Power Point “Road to Civil Rights” 1950’s</w:t>
                  </w:r>
                </w:p>
                <w:p w:rsidR="001B3A41" w:rsidRDefault="001B3A41" w:rsidP="00851FF8">
                  <w:pPr>
                    <w:rPr>
                      <w:sz w:val="22"/>
                    </w:rPr>
                  </w:pPr>
                  <w:r w:rsidRPr="0093439F">
                    <w:rPr>
                      <w:sz w:val="22"/>
                    </w:rPr>
                    <w:t>-W.S. on Civil Rights “Brown vs. Board of Ed”</w:t>
                  </w:r>
                </w:p>
                <w:p w:rsidR="001B3A41" w:rsidRPr="00551FE8" w:rsidRDefault="001B3A41">
                  <w:pPr>
                    <w:rPr>
                      <w:sz w:val="20"/>
                    </w:rPr>
                  </w:pPr>
                </w:p>
                <w:p w:rsidR="001B3A41" w:rsidRDefault="001B3A41">
                  <w:pPr>
                    <w:rPr>
                      <w:sz w:val="20"/>
                    </w:rPr>
                  </w:pPr>
                  <w:r w:rsidRPr="00551FE8">
                    <w:rPr>
                      <w:sz w:val="20"/>
                    </w:rPr>
                    <w:t>May 14</w:t>
                  </w:r>
                </w:p>
                <w:p w:rsidR="001B3A41" w:rsidRDefault="001B3A41" w:rsidP="00EB33DE">
                  <w:pPr>
                    <w:rPr>
                      <w:sz w:val="20"/>
                    </w:rPr>
                  </w:pPr>
                  <w:r>
                    <w:rPr>
                      <w:sz w:val="20"/>
                    </w:rPr>
                    <w:t>-Go over Quiz</w:t>
                  </w:r>
                </w:p>
                <w:p w:rsidR="001B3A41" w:rsidRPr="00551FE8" w:rsidRDefault="001B3A41">
                  <w:pPr>
                    <w:rPr>
                      <w:sz w:val="20"/>
                    </w:rPr>
                  </w:pPr>
                  <w:r w:rsidRPr="00D56D07">
                    <w:rPr>
                      <w:sz w:val="20"/>
                    </w:rPr>
                    <w:t>-</w:t>
                  </w:r>
                  <w:r>
                    <w:rPr>
                      <w:sz w:val="20"/>
                    </w:rPr>
                    <w:t xml:space="preserve">Finish </w:t>
                  </w:r>
                  <w:r w:rsidRPr="00D56D07">
                    <w:rPr>
                      <w:sz w:val="20"/>
                    </w:rPr>
                    <w:t>Power Poin</w:t>
                  </w:r>
                  <w:r>
                    <w:rPr>
                      <w:sz w:val="20"/>
                    </w:rPr>
                    <w:t>t “Road to Civil Rights” 1950’s</w:t>
                  </w:r>
                </w:p>
                <w:p w:rsidR="001B3A41" w:rsidRPr="009E0260" w:rsidRDefault="001B3A41" w:rsidP="00851FF8">
                  <w:pPr>
                    <w:rPr>
                      <w:sz w:val="22"/>
                    </w:rPr>
                  </w:pPr>
                  <w:r>
                    <w:rPr>
                      <w:sz w:val="20"/>
                    </w:rPr>
                    <w:t xml:space="preserve">-Discuss </w:t>
                  </w:r>
                  <w:r w:rsidRPr="0093439F">
                    <w:rPr>
                      <w:sz w:val="22"/>
                    </w:rPr>
                    <w:t>W.S. on Civil Rights “Brown vs. Board of Ed”</w:t>
                  </w:r>
                </w:p>
                <w:p w:rsidR="001B3A41" w:rsidRPr="00D56D07" w:rsidRDefault="001B3A41" w:rsidP="00851FF8">
                  <w:pPr>
                    <w:rPr>
                      <w:sz w:val="20"/>
                    </w:rPr>
                  </w:pPr>
                  <w:r w:rsidRPr="00D56D07">
                    <w:rPr>
                      <w:sz w:val="20"/>
                    </w:rPr>
                    <w:t xml:space="preserve">-Power </w:t>
                  </w:r>
                  <w:r>
                    <w:rPr>
                      <w:sz w:val="20"/>
                    </w:rPr>
                    <w:t>Point “Road to Civil Rights” 196</w:t>
                  </w:r>
                  <w:r w:rsidRPr="00D56D07">
                    <w:rPr>
                      <w:sz w:val="20"/>
                    </w:rPr>
                    <w:t>0’s</w:t>
                  </w:r>
                </w:p>
                <w:p w:rsidR="001B3A41" w:rsidRPr="00C20B33" w:rsidRDefault="001B3A41" w:rsidP="00851FF8">
                  <w:pPr>
                    <w:rPr>
                      <w:sz w:val="20"/>
                    </w:rPr>
                  </w:pPr>
                  <w:r>
                    <w:rPr>
                      <w:sz w:val="20"/>
                    </w:rPr>
                    <w:t>-W.S. “I have a dream” speech</w:t>
                  </w:r>
                </w:p>
                <w:p w:rsidR="001B3A41" w:rsidRPr="00551FE8" w:rsidRDefault="001B3A41">
                  <w:pPr>
                    <w:rPr>
                      <w:sz w:val="20"/>
                    </w:rPr>
                  </w:pPr>
                </w:p>
                <w:p w:rsidR="001B3A41" w:rsidRDefault="001B3A41">
                  <w:pPr>
                    <w:rPr>
                      <w:sz w:val="20"/>
                    </w:rPr>
                  </w:pPr>
                  <w:r w:rsidRPr="00551FE8">
                    <w:rPr>
                      <w:sz w:val="20"/>
                    </w:rPr>
                    <w:t>May 15</w:t>
                  </w:r>
                </w:p>
                <w:p w:rsidR="001B3A41" w:rsidRDefault="001B3A41" w:rsidP="00E933C1">
                  <w:pPr>
                    <w:rPr>
                      <w:sz w:val="20"/>
                    </w:rPr>
                  </w:pPr>
                  <w:r w:rsidRPr="00454EFD">
                    <w:rPr>
                      <w:sz w:val="20"/>
                    </w:rPr>
                    <w:t>-Power Point</w:t>
                  </w:r>
                  <w:r>
                    <w:rPr>
                      <w:sz w:val="20"/>
                    </w:rPr>
                    <w:t xml:space="preserve"> Ch 28 Sec 1 JFK (bottom 4 questions in class</w:t>
                  </w:r>
                  <w:r w:rsidRPr="00454EFD">
                    <w:rPr>
                      <w:sz w:val="20"/>
                    </w:rPr>
                    <w:t>)</w:t>
                  </w:r>
                </w:p>
                <w:p w:rsidR="001B3A41" w:rsidRDefault="001B3A41" w:rsidP="00E933C1">
                  <w:pPr>
                    <w:rPr>
                      <w:sz w:val="20"/>
                    </w:rPr>
                  </w:pPr>
                  <w:r>
                    <w:rPr>
                      <w:sz w:val="20"/>
                    </w:rPr>
                    <w:t>-JFK president video</w:t>
                  </w:r>
                </w:p>
                <w:p w:rsidR="001B3A41" w:rsidRPr="00551FE8" w:rsidRDefault="001B3A41">
                  <w:pPr>
                    <w:rPr>
                      <w:sz w:val="20"/>
                    </w:rPr>
                  </w:pPr>
                </w:p>
                <w:p w:rsidR="001B3A41" w:rsidRPr="00551FE8" w:rsidRDefault="001B3A41">
                  <w:pPr>
                    <w:rPr>
                      <w:sz w:val="20"/>
                    </w:rPr>
                  </w:pPr>
                  <w:r w:rsidRPr="00551FE8">
                    <w:rPr>
                      <w:sz w:val="20"/>
                    </w:rPr>
                    <w:t>May 16</w:t>
                  </w:r>
                  <w:r>
                    <w:rPr>
                      <w:sz w:val="20"/>
                    </w:rPr>
                    <w:t xml:space="preserve"> (ORANGE)</w:t>
                  </w:r>
                </w:p>
                <w:p w:rsidR="001B3A41" w:rsidRDefault="001B3A41" w:rsidP="00E933C1">
                  <w:pPr>
                    <w:rPr>
                      <w:sz w:val="20"/>
                    </w:rPr>
                  </w:pPr>
                  <w:r w:rsidRPr="00454EFD">
                    <w:rPr>
                      <w:sz w:val="20"/>
                    </w:rPr>
                    <w:t>-Fog of War “Cuban Missile Crisis”</w:t>
                  </w:r>
                </w:p>
                <w:p w:rsidR="001B3A41" w:rsidRDefault="001B3A41" w:rsidP="00E933C1">
                  <w:pPr>
                    <w:rPr>
                      <w:sz w:val="20"/>
                    </w:rPr>
                  </w:pPr>
                  <w:r>
                    <w:rPr>
                      <w:sz w:val="20"/>
                    </w:rPr>
                    <w:t>-Ch 28 Sec 3 in class</w:t>
                  </w:r>
                </w:p>
                <w:p w:rsidR="001B3A41" w:rsidRDefault="001B3A41">
                  <w:pPr>
                    <w:rPr>
                      <w:sz w:val="20"/>
                    </w:rPr>
                  </w:pPr>
                  <w:r>
                    <w:rPr>
                      <w:sz w:val="20"/>
                    </w:rPr>
                    <w:t>-HW Ch 29 Sec 3</w:t>
                  </w:r>
                </w:p>
                <w:p w:rsidR="001B3A41" w:rsidRDefault="001B3A41" w:rsidP="001B3A41">
                  <w:pPr>
                    <w:rPr>
                      <w:sz w:val="20"/>
                    </w:rPr>
                  </w:pPr>
                  <w:r>
                    <w:rPr>
                      <w:sz w:val="20"/>
                    </w:rPr>
                    <w:t>-HW Research on Civil Rights Activist (comparison paper)/Due Monday (I am scratching this but want to do it next year)</w:t>
                  </w:r>
                </w:p>
                <w:p w:rsidR="001B3A41" w:rsidRPr="00551FE8" w:rsidRDefault="001B3A41">
                  <w:pPr>
                    <w:rPr>
                      <w:sz w:val="20"/>
                    </w:rPr>
                  </w:pPr>
                </w:p>
                <w:p w:rsidR="001B3A41" w:rsidRDefault="001B3A41">
                  <w:pPr>
                    <w:rPr>
                      <w:sz w:val="20"/>
                    </w:rPr>
                  </w:pPr>
                  <w:r w:rsidRPr="00551FE8">
                    <w:rPr>
                      <w:sz w:val="20"/>
                    </w:rPr>
                    <w:t>May 17</w:t>
                  </w:r>
                </w:p>
                <w:p w:rsidR="001B3A41" w:rsidRDefault="001B3A41">
                  <w:pPr>
                    <w:rPr>
                      <w:sz w:val="20"/>
                    </w:rPr>
                  </w:pPr>
                  <w:r>
                    <w:rPr>
                      <w:sz w:val="20"/>
                    </w:rPr>
                    <w:t>-P.C. on Cuban Missile Crisis (use hover-cam/or power point)</w:t>
                  </w:r>
                </w:p>
                <w:p w:rsidR="001B3A41" w:rsidRDefault="001B3A41" w:rsidP="00851FF8">
                  <w:pPr>
                    <w:rPr>
                      <w:sz w:val="20"/>
                    </w:rPr>
                  </w:pPr>
                  <w:r>
                    <w:rPr>
                      <w:sz w:val="20"/>
                    </w:rPr>
                    <w:t xml:space="preserve">-Power Point Ch 28 Sec 2 </w:t>
                  </w:r>
                </w:p>
                <w:p w:rsidR="001B3A41" w:rsidRDefault="001B3A41" w:rsidP="00851FF8">
                  <w:pPr>
                    <w:rPr>
                      <w:sz w:val="20"/>
                    </w:rPr>
                  </w:pPr>
                  <w:r>
                    <w:rPr>
                      <w:sz w:val="20"/>
                    </w:rPr>
                    <w:t>-Ch 28-29 Quiz</w:t>
                  </w:r>
                </w:p>
                <w:p w:rsidR="001B3A41" w:rsidRDefault="001B3A41" w:rsidP="00851FF8">
                  <w:pPr>
                    <w:rPr>
                      <w:sz w:val="20"/>
                    </w:rPr>
                  </w:pPr>
                  <w:r>
                    <w:rPr>
                      <w:sz w:val="20"/>
                    </w:rPr>
                    <w:t>-Go over Quiz</w:t>
                  </w:r>
                </w:p>
              </w:txbxContent>
            </v:textbox>
            <w10:wrap type="tight"/>
          </v:shape>
        </w:pict>
      </w:r>
    </w:p>
    <w:p w:rsidR="009B7453" w:rsidRDefault="004A50BB">
      <w:r>
        <w:rPr>
          <w:noProof/>
        </w:rPr>
        <w:pict>
          <v:shape id="_x0000_s1115" type="#_x0000_t202" style="position:absolute;margin-left:-1in;margin-top:-36pt;width:4in;height:702pt;z-index:251697152;mso-wrap-edited:f;mso-position-horizontal:absolute;mso-position-vertical:absolute" wrapcoords="0 0 21600 0 21600 21600 0 21600 0 0" filled="f" strokecolor="black [3213]">
            <v:fill o:detectmouseclick="t"/>
            <v:textbox inset=",7.2pt,,7.2pt">
              <w:txbxContent>
                <w:p w:rsidR="001B3A41" w:rsidRDefault="001B3A41" w:rsidP="00446B3E">
                  <w:pPr>
                    <w:rPr>
                      <w:sz w:val="20"/>
                    </w:rPr>
                  </w:pPr>
                  <w:r w:rsidRPr="00446B3E">
                    <w:rPr>
                      <w:sz w:val="20"/>
                    </w:rPr>
                    <w:t xml:space="preserve">May 20 </w:t>
                  </w:r>
                </w:p>
                <w:p w:rsidR="001B3A41" w:rsidRDefault="001B3A41" w:rsidP="001124D4">
                  <w:pPr>
                    <w:rPr>
                      <w:sz w:val="20"/>
                    </w:rPr>
                  </w:pPr>
                  <w:r>
                    <w:rPr>
                      <w:sz w:val="20"/>
                    </w:rPr>
                    <w:t xml:space="preserve">-Unit 9 Exam </w:t>
                  </w:r>
                </w:p>
                <w:p w:rsidR="001B3A41" w:rsidRDefault="001B3A41" w:rsidP="001124D4">
                  <w:pPr>
                    <w:rPr>
                      <w:sz w:val="20"/>
                    </w:rPr>
                  </w:pPr>
                  <w:r>
                    <w:rPr>
                      <w:sz w:val="20"/>
                    </w:rPr>
                    <w:t>-Go over Exam</w:t>
                  </w:r>
                </w:p>
                <w:p w:rsidR="001B3A41" w:rsidRPr="000B68E4" w:rsidRDefault="001B3A41" w:rsidP="001124D4">
                  <w:pPr>
                    <w:rPr>
                      <w:sz w:val="20"/>
                    </w:rPr>
                  </w:pPr>
                  <w:r>
                    <w:rPr>
                      <w:sz w:val="20"/>
                    </w:rPr>
                    <w:t xml:space="preserve">-“The Vietnam War” Map </w:t>
                  </w:r>
                </w:p>
                <w:p w:rsidR="001B3A41" w:rsidRPr="00446B3E" w:rsidRDefault="001B3A41" w:rsidP="00446B3E">
                  <w:pPr>
                    <w:rPr>
                      <w:sz w:val="20"/>
                    </w:rPr>
                  </w:pPr>
                </w:p>
                <w:p w:rsidR="001B3A41" w:rsidRDefault="001B3A41" w:rsidP="00446B3E">
                  <w:pPr>
                    <w:rPr>
                      <w:sz w:val="20"/>
                    </w:rPr>
                  </w:pPr>
                  <w:r w:rsidRPr="00446B3E">
                    <w:rPr>
                      <w:sz w:val="20"/>
                    </w:rPr>
                    <w:t>May 21</w:t>
                  </w:r>
                </w:p>
                <w:p w:rsidR="001B3A41" w:rsidRPr="000C20E8" w:rsidRDefault="001B3A41" w:rsidP="0010647B">
                  <w:pPr>
                    <w:rPr>
                      <w:sz w:val="20"/>
                    </w:rPr>
                  </w:pPr>
                  <w:r w:rsidRPr="000C20E8">
                    <w:rPr>
                      <w:sz w:val="20"/>
                    </w:rPr>
                    <w:t xml:space="preserve">-Chalk Talk “What do </w:t>
                  </w:r>
                  <w:r>
                    <w:rPr>
                      <w:sz w:val="20"/>
                    </w:rPr>
                    <w:t>you know about the Vietnam War”</w:t>
                  </w:r>
                </w:p>
                <w:p w:rsidR="001B3A41" w:rsidRPr="000C20E8" w:rsidRDefault="001B3A41" w:rsidP="0010647B">
                  <w:pPr>
                    <w:rPr>
                      <w:sz w:val="20"/>
                    </w:rPr>
                  </w:pPr>
                  <w:r w:rsidRPr="000C20E8">
                    <w:rPr>
                      <w:sz w:val="20"/>
                    </w:rPr>
                    <w:t>-Power Point Ch 30 Sec 1 on Escalation of War</w:t>
                  </w:r>
                </w:p>
                <w:p w:rsidR="001B3A41" w:rsidRPr="000C20E8" w:rsidRDefault="001B3A41" w:rsidP="0010647B">
                  <w:pPr>
                    <w:rPr>
                      <w:sz w:val="20"/>
                    </w:rPr>
                  </w:pPr>
                  <w:r>
                    <w:rPr>
                      <w:sz w:val="20"/>
                    </w:rPr>
                    <w:t>-</w:t>
                  </w:r>
                  <w:r w:rsidRPr="000C20E8">
                    <w:rPr>
                      <w:sz w:val="20"/>
                    </w:rPr>
                    <w:t>U.S. troop/Human Cost W.S.</w:t>
                  </w:r>
                </w:p>
                <w:p w:rsidR="001B3A41" w:rsidRPr="000C20E8" w:rsidRDefault="001B3A41" w:rsidP="0010647B">
                  <w:pPr>
                    <w:rPr>
                      <w:sz w:val="20"/>
                    </w:rPr>
                  </w:pPr>
                  <w:r w:rsidRPr="000C20E8">
                    <w:rPr>
                      <w:sz w:val="20"/>
                    </w:rPr>
                    <w:t>-</w:t>
                  </w:r>
                  <w:r>
                    <w:rPr>
                      <w:sz w:val="20"/>
                    </w:rPr>
                    <w:t>HW</w:t>
                  </w:r>
                  <w:r w:rsidRPr="000C20E8">
                    <w:rPr>
                      <w:sz w:val="20"/>
                    </w:rPr>
                    <w:t xml:space="preserve"> Ch 30 Sec 2</w:t>
                  </w:r>
                </w:p>
                <w:p w:rsidR="001B3A41" w:rsidRPr="00446B3E" w:rsidRDefault="001B3A41" w:rsidP="00446B3E">
                  <w:pPr>
                    <w:rPr>
                      <w:sz w:val="20"/>
                    </w:rPr>
                  </w:pPr>
                </w:p>
                <w:p w:rsidR="001B3A41" w:rsidRDefault="001B3A41" w:rsidP="00446B3E">
                  <w:pPr>
                    <w:rPr>
                      <w:sz w:val="20"/>
                    </w:rPr>
                  </w:pPr>
                  <w:r w:rsidRPr="00446B3E">
                    <w:rPr>
                      <w:sz w:val="20"/>
                    </w:rPr>
                    <w:t>May 22</w:t>
                  </w:r>
                </w:p>
                <w:p w:rsidR="001B3A41" w:rsidRPr="00662142" w:rsidRDefault="001B3A41" w:rsidP="00446B3E">
                  <w:pPr>
                    <w:rPr>
                      <w:b/>
                      <w:sz w:val="20"/>
                    </w:rPr>
                  </w:pPr>
                  <w:r w:rsidRPr="00662142">
                    <w:rPr>
                      <w:b/>
                      <w:sz w:val="20"/>
                    </w:rPr>
                    <w:t>-Senior Teach Day</w:t>
                  </w:r>
                </w:p>
                <w:p w:rsidR="001B3A41" w:rsidRPr="000C20E8" w:rsidRDefault="001B3A41" w:rsidP="00EA4407">
                  <w:pPr>
                    <w:rPr>
                      <w:sz w:val="20"/>
                    </w:rPr>
                  </w:pPr>
                  <w:r w:rsidRPr="000C20E8">
                    <w:rPr>
                      <w:sz w:val="20"/>
                    </w:rPr>
                    <w:t xml:space="preserve">-Start movie “Letters Home form Vietnam” </w:t>
                  </w:r>
                </w:p>
                <w:p w:rsidR="001B3A41" w:rsidRPr="00446B3E" w:rsidRDefault="001B3A41" w:rsidP="00446B3E">
                  <w:pPr>
                    <w:rPr>
                      <w:sz w:val="20"/>
                    </w:rPr>
                  </w:pPr>
                </w:p>
                <w:p w:rsidR="001B3A41" w:rsidRPr="00446B3E" w:rsidRDefault="001B3A41" w:rsidP="00446B3E">
                  <w:pPr>
                    <w:rPr>
                      <w:sz w:val="20"/>
                    </w:rPr>
                  </w:pPr>
                  <w:r w:rsidRPr="00446B3E">
                    <w:rPr>
                      <w:sz w:val="20"/>
                    </w:rPr>
                    <w:t>May 23</w:t>
                  </w:r>
                </w:p>
                <w:p w:rsidR="001B3A41" w:rsidRPr="00446B3E" w:rsidRDefault="001B3A41" w:rsidP="0010647B">
                  <w:pPr>
                    <w:rPr>
                      <w:sz w:val="20"/>
                    </w:rPr>
                  </w:pPr>
                  <w:r w:rsidRPr="000C20E8">
                    <w:rPr>
                      <w:sz w:val="20"/>
                    </w:rPr>
                    <w:t>-Start mov</w:t>
                  </w:r>
                  <w:r>
                    <w:rPr>
                      <w:sz w:val="20"/>
                    </w:rPr>
                    <w:t xml:space="preserve">ie “Letters Home form Vietnam” </w:t>
                  </w:r>
                </w:p>
                <w:p w:rsidR="001B3A41" w:rsidRPr="000C20E8" w:rsidRDefault="001B3A41" w:rsidP="0010647B">
                  <w:pPr>
                    <w:rPr>
                      <w:sz w:val="20"/>
                    </w:rPr>
                  </w:pPr>
                  <w:r w:rsidRPr="000C20E8">
                    <w:rPr>
                      <w:sz w:val="20"/>
                    </w:rPr>
                    <w:t>-HW Ch 30 Sec 3-4 S.G.</w:t>
                  </w:r>
                </w:p>
                <w:p w:rsidR="001B3A41" w:rsidRPr="00446B3E" w:rsidRDefault="001B3A41" w:rsidP="00446B3E">
                  <w:pPr>
                    <w:rPr>
                      <w:sz w:val="20"/>
                    </w:rPr>
                  </w:pPr>
                </w:p>
                <w:p w:rsidR="001B3A41" w:rsidRDefault="001B3A41" w:rsidP="00EA4407">
                  <w:pPr>
                    <w:rPr>
                      <w:sz w:val="20"/>
                    </w:rPr>
                  </w:pPr>
                  <w:r>
                    <w:rPr>
                      <w:sz w:val="20"/>
                    </w:rPr>
                    <w:t>May 24</w:t>
                  </w:r>
                </w:p>
                <w:p w:rsidR="001B3A41" w:rsidRDefault="001B3A41" w:rsidP="00EA4407">
                  <w:pPr>
                    <w:rPr>
                      <w:sz w:val="20"/>
                    </w:rPr>
                  </w:pPr>
                  <w:r w:rsidRPr="000C20E8">
                    <w:rPr>
                      <w:sz w:val="20"/>
                    </w:rPr>
                    <w:t>-Ho Chi Minh Trail W.S.</w:t>
                  </w:r>
                  <w:r>
                    <w:rPr>
                      <w:sz w:val="20"/>
                    </w:rPr>
                    <w:t xml:space="preserve"> (What’s the problem)</w:t>
                  </w:r>
                </w:p>
                <w:p w:rsidR="001B3A41" w:rsidRDefault="001B3A41" w:rsidP="00EA4407">
                  <w:pPr>
                    <w:rPr>
                      <w:sz w:val="20"/>
                    </w:rPr>
                  </w:pPr>
                  <w:r>
                    <w:rPr>
                      <w:sz w:val="20"/>
                    </w:rPr>
                    <w:t>-Power Point Ch 30 Sec 5</w:t>
                  </w:r>
                </w:p>
                <w:p w:rsidR="001B3A41" w:rsidRDefault="001B3A41" w:rsidP="00EA4407">
                  <w:pPr>
                    <w:rPr>
                      <w:sz w:val="20"/>
                    </w:rPr>
                  </w:pPr>
                  <w:r>
                    <w:rPr>
                      <w:sz w:val="20"/>
                    </w:rPr>
                    <w:t>-Show LBJ president video</w:t>
                  </w:r>
                </w:p>
                <w:p w:rsidR="001B3A41" w:rsidRPr="000C20E8" w:rsidRDefault="001B3A41" w:rsidP="00EA4407">
                  <w:pPr>
                    <w:rPr>
                      <w:sz w:val="20"/>
                    </w:rPr>
                  </w:pPr>
                  <w:r>
                    <w:rPr>
                      <w:sz w:val="20"/>
                    </w:rPr>
                    <w:t>-W.S. on the 1920’s compared to 1960’s</w:t>
                  </w:r>
                </w:p>
                <w:p w:rsidR="001B3A41" w:rsidRDefault="001B3A41" w:rsidP="00446B3E">
                  <w:pPr>
                    <w:rPr>
                      <w:sz w:val="20"/>
                    </w:rPr>
                  </w:pPr>
                  <w:r>
                    <w:rPr>
                      <w:sz w:val="20"/>
                    </w:rPr>
                    <w:t>-HW Ch 31 Sec 2-3</w:t>
                  </w:r>
                </w:p>
                <w:p w:rsidR="001B3A41" w:rsidRPr="00446B3E" w:rsidRDefault="001B3A41" w:rsidP="00446B3E">
                  <w:pPr>
                    <w:rPr>
                      <w:sz w:val="20"/>
                    </w:rPr>
                  </w:pPr>
                </w:p>
                <w:p w:rsidR="001B3A41" w:rsidRPr="00446B3E" w:rsidRDefault="001B3A41" w:rsidP="00446B3E">
                  <w:pPr>
                    <w:rPr>
                      <w:sz w:val="20"/>
                    </w:rPr>
                  </w:pPr>
                  <w:r w:rsidRPr="00446B3E">
                    <w:rPr>
                      <w:sz w:val="20"/>
                    </w:rPr>
                    <w:t>May 27</w:t>
                  </w:r>
                </w:p>
                <w:p w:rsidR="001B3A41" w:rsidRPr="00446B3E" w:rsidRDefault="001B3A41" w:rsidP="00446B3E">
                  <w:pPr>
                    <w:rPr>
                      <w:sz w:val="20"/>
                    </w:rPr>
                  </w:pPr>
                  <w:r w:rsidRPr="00446B3E">
                    <w:rPr>
                      <w:sz w:val="20"/>
                    </w:rPr>
                    <w:t>-Memorial Day OFF</w:t>
                  </w:r>
                </w:p>
                <w:p w:rsidR="001B3A41" w:rsidRPr="00446B3E" w:rsidRDefault="001B3A41" w:rsidP="00446B3E">
                  <w:pPr>
                    <w:rPr>
                      <w:sz w:val="20"/>
                    </w:rPr>
                  </w:pPr>
                </w:p>
                <w:p w:rsidR="001B3A41" w:rsidRPr="00446B3E" w:rsidRDefault="001B3A41" w:rsidP="00446B3E">
                  <w:pPr>
                    <w:rPr>
                      <w:sz w:val="20"/>
                    </w:rPr>
                  </w:pPr>
                  <w:r w:rsidRPr="00446B3E">
                    <w:rPr>
                      <w:sz w:val="20"/>
                    </w:rPr>
                    <w:t xml:space="preserve">May 28 </w:t>
                  </w:r>
                </w:p>
                <w:p w:rsidR="001B3A41" w:rsidRDefault="001B3A41" w:rsidP="00970963">
                  <w:pPr>
                    <w:rPr>
                      <w:sz w:val="20"/>
                    </w:rPr>
                  </w:pPr>
                  <w:r>
                    <w:rPr>
                      <w:sz w:val="20"/>
                    </w:rPr>
                    <w:t>-Power Point (Nixon) Ch 32 Sec 1-2</w:t>
                  </w:r>
                </w:p>
                <w:p w:rsidR="001B3A41" w:rsidRDefault="001B3A41" w:rsidP="00970963">
                  <w:pPr>
                    <w:rPr>
                      <w:sz w:val="20"/>
                    </w:rPr>
                  </w:pPr>
                  <w:r>
                    <w:rPr>
                      <w:sz w:val="20"/>
                    </w:rPr>
                    <w:t>-Nixon President video</w:t>
                  </w:r>
                </w:p>
                <w:p w:rsidR="001B3A41" w:rsidRDefault="001B3A41" w:rsidP="00970963">
                  <w:pPr>
                    <w:rPr>
                      <w:sz w:val="20"/>
                    </w:rPr>
                  </w:pPr>
                  <w:r>
                    <w:rPr>
                      <w:sz w:val="20"/>
                    </w:rPr>
                    <w:t xml:space="preserve">-W.S. on Oil Consumption </w:t>
                  </w:r>
                </w:p>
                <w:p w:rsidR="001B3A41" w:rsidRPr="00446B3E" w:rsidRDefault="001B3A41" w:rsidP="00446B3E">
                  <w:pPr>
                    <w:rPr>
                      <w:sz w:val="20"/>
                    </w:rPr>
                  </w:pPr>
                </w:p>
                <w:p w:rsidR="001B3A41" w:rsidRPr="00446B3E" w:rsidRDefault="001B3A41" w:rsidP="00446B3E">
                  <w:pPr>
                    <w:rPr>
                      <w:sz w:val="20"/>
                    </w:rPr>
                  </w:pPr>
                  <w:r w:rsidRPr="00446B3E">
                    <w:rPr>
                      <w:sz w:val="20"/>
                    </w:rPr>
                    <w:t>May 29</w:t>
                  </w:r>
                </w:p>
                <w:p w:rsidR="001B3A41" w:rsidRDefault="001B3A41" w:rsidP="00970963">
                  <w:pPr>
                    <w:rPr>
                      <w:sz w:val="20"/>
                    </w:rPr>
                  </w:pPr>
                  <w:r>
                    <w:rPr>
                      <w:sz w:val="20"/>
                    </w:rPr>
                    <w:t xml:space="preserve">-Power Point (Ford-Carter) Ch 32 Sec 3 </w:t>
                  </w:r>
                </w:p>
                <w:p w:rsidR="001B3A41" w:rsidRDefault="001B3A41" w:rsidP="00970963">
                  <w:pPr>
                    <w:rPr>
                      <w:sz w:val="20"/>
                    </w:rPr>
                  </w:pPr>
                  <w:r w:rsidRPr="000C20E8">
                    <w:rPr>
                      <w:sz w:val="20"/>
                    </w:rPr>
                    <w:t>-</w:t>
                  </w:r>
                  <w:r>
                    <w:rPr>
                      <w:sz w:val="20"/>
                    </w:rPr>
                    <w:t>Ford-</w:t>
                  </w:r>
                  <w:r w:rsidRPr="000C20E8">
                    <w:rPr>
                      <w:sz w:val="20"/>
                    </w:rPr>
                    <w:t>Carter</w:t>
                  </w:r>
                  <w:r>
                    <w:rPr>
                      <w:sz w:val="20"/>
                    </w:rPr>
                    <w:t xml:space="preserve"> President video</w:t>
                  </w:r>
                </w:p>
                <w:p w:rsidR="001B3A41" w:rsidRPr="00446B3E" w:rsidRDefault="001B3A41" w:rsidP="00446B3E">
                  <w:pPr>
                    <w:rPr>
                      <w:sz w:val="20"/>
                    </w:rPr>
                  </w:pPr>
                </w:p>
                <w:p w:rsidR="001B3A41" w:rsidRPr="00446B3E" w:rsidRDefault="001B3A41" w:rsidP="00446B3E">
                  <w:pPr>
                    <w:rPr>
                      <w:sz w:val="20"/>
                    </w:rPr>
                  </w:pPr>
                  <w:r w:rsidRPr="00446B3E">
                    <w:rPr>
                      <w:sz w:val="20"/>
                    </w:rPr>
                    <w:t>May 30</w:t>
                  </w:r>
                </w:p>
                <w:p w:rsidR="001B3A41" w:rsidRPr="000C20E8" w:rsidRDefault="001B3A41" w:rsidP="00970963">
                  <w:pPr>
                    <w:rPr>
                      <w:sz w:val="20"/>
                    </w:rPr>
                  </w:pPr>
                  <w:r>
                    <w:rPr>
                      <w:sz w:val="20"/>
                    </w:rPr>
                    <w:t>-</w:t>
                  </w:r>
                  <w:r w:rsidRPr="000C20E8">
                    <w:rPr>
                      <w:sz w:val="20"/>
                    </w:rPr>
                    <w:t>Power Point</w:t>
                  </w:r>
                  <w:r>
                    <w:rPr>
                      <w:sz w:val="20"/>
                    </w:rPr>
                    <w:t xml:space="preserve"> (Reagan-</w:t>
                  </w:r>
                  <w:proofErr w:type="gramStart"/>
                  <w:r>
                    <w:rPr>
                      <w:sz w:val="20"/>
                    </w:rPr>
                    <w:t>Bush)Ch</w:t>
                  </w:r>
                  <w:proofErr w:type="gramEnd"/>
                  <w:r>
                    <w:rPr>
                      <w:sz w:val="20"/>
                    </w:rPr>
                    <w:t xml:space="preserve"> 33 Sec 1-4 </w:t>
                  </w:r>
                </w:p>
                <w:p w:rsidR="001B3A41" w:rsidRPr="000C20E8" w:rsidRDefault="001B3A41" w:rsidP="00970963">
                  <w:pPr>
                    <w:rPr>
                      <w:sz w:val="20"/>
                    </w:rPr>
                  </w:pPr>
                  <w:r w:rsidRPr="000C20E8">
                    <w:rPr>
                      <w:sz w:val="20"/>
                    </w:rPr>
                    <w:t>-</w:t>
                  </w:r>
                  <w:r>
                    <w:rPr>
                      <w:sz w:val="20"/>
                    </w:rPr>
                    <w:t xml:space="preserve">Reagan-Bush President </w:t>
                  </w:r>
                  <w:r w:rsidRPr="000C20E8">
                    <w:rPr>
                      <w:sz w:val="20"/>
                    </w:rPr>
                    <w:t>Video</w:t>
                  </w:r>
                </w:p>
                <w:p w:rsidR="001B3A41" w:rsidRDefault="001B3A41" w:rsidP="00970963">
                  <w:pPr>
                    <w:rPr>
                      <w:sz w:val="20"/>
                    </w:rPr>
                  </w:pPr>
                  <w:r w:rsidRPr="000C20E8">
                    <w:rPr>
                      <w:sz w:val="20"/>
                    </w:rPr>
                    <w:t>-</w:t>
                  </w:r>
                  <w:r>
                    <w:rPr>
                      <w:sz w:val="20"/>
                    </w:rPr>
                    <w:t>P.C. on Reagan Safety Net</w:t>
                  </w:r>
                </w:p>
                <w:p w:rsidR="001B3A41" w:rsidRPr="000C20E8" w:rsidRDefault="001B3A41" w:rsidP="00970963">
                  <w:pPr>
                    <w:rPr>
                      <w:sz w:val="20"/>
                    </w:rPr>
                  </w:pPr>
                  <w:r>
                    <w:rPr>
                      <w:sz w:val="20"/>
                    </w:rPr>
                    <w:t>-HW P.C. on “End of Cold War”</w:t>
                  </w:r>
                </w:p>
                <w:p w:rsidR="001B3A41" w:rsidRPr="00446B3E" w:rsidRDefault="001B3A41" w:rsidP="00446B3E">
                  <w:pPr>
                    <w:rPr>
                      <w:sz w:val="20"/>
                    </w:rPr>
                  </w:pPr>
                </w:p>
                <w:p w:rsidR="001B3A41" w:rsidRPr="00446B3E" w:rsidRDefault="001B3A41" w:rsidP="00446B3E">
                  <w:pPr>
                    <w:rPr>
                      <w:sz w:val="20"/>
                    </w:rPr>
                  </w:pPr>
                  <w:r w:rsidRPr="00446B3E">
                    <w:rPr>
                      <w:sz w:val="20"/>
                    </w:rPr>
                    <w:t>May 31</w:t>
                  </w:r>
                </w:p>
                <w:p w:rsidR="001B3A41" w:rsidRDefault="001B3A41" w:rsidP="00970963">
                  <w:pPr>
                    <w:rPr>
                      <w:sz w:val="20"/>
                    </w:rPr>
                  </w:pPr>
                  <w:r>
                    <w:rPr>
                      <w:sz w:val="20"/>
                    </w:rPr>
                    <w:t>-Power Point on Clinton</w:t>
                  </w:r>
                </w:p>
                <w:p w:rsidR="001B3A41" w:rsidRPr="00970963" w:rsidRDefault="001B3A41" w:rsidP="00970963">
                  <w:pPr>
                    <w:rPr>
                      <w:sz w:val="20"/>
                    </w:rPr>
                  </w:pPr>
                  <w:r>
                    <w:rPr>
                      <w:sz w:val="20"/>
                    </w:rPr>
                    <w:t>-Clinton-Bush video</w:t>
                  </w:r>
                  <w:r w:rsidRPr="00970963">
                    <w:rPr>
                      <w:sz w:val="20"/>
                    </w:rPr>
                    <w:t xml:space="preserve"> </w:t>
                  </w:r>
                </w:p>
                <w:p w:rsidR="001B3A41" w:rsidRPr="00970963" w:rsidRDefault="001B3A41" w:rsidP="00970963">
                  <w:pPr>
                    <w:rPr>
                      <w:sz w:val="20"/>
                    </w:rPr>
                  </w:pPr>
                  <w:r w:rsidRPr="00970963">
                    <w:rPr>
                      <w:sz w:val="20"/>
                    </w:rPr>
                    <w:t>-Exam/Quiz for Unit 10 (Ch 30-34)</w:t>
                  </w:r>
                  <w:r>
                    <w:rPr>
                      <w:sz w:val="20"/>
                    </w:rPr>
                    <w:t>/Can use notes</w:t>
                  </w:r>
                </w:p>
                <w:p w:rsidR="001B3A41" w:rsidRPr="00970963" w:rsidRDefault="001B3A41">
                  <w:pPr>
                    <w:rPr>
                      <w:sz w:val="20"/>
                    </w:rPr>
                  </w:pPr>
                  <w:r w:rsidRPr="00970963">
                    <w:rPr>
                      <w:sz w:val="20"/>
                    </w:rPr>
                    <w:t>-Go over exam</w:t>
                  </w:r>
                </w:p>
              </w:txbxContent>
            </v:textbox>
            <w10:wrap type="tight"/>
          </v:shape>
        </w:pict>
      </w:r>
      <w:r>
        <w:rPr>
          <w:noProof/>
        </w:rPr>
        <w:pict>
          <v:shape id="_x0000_s1114" type="#_x0000_t202" style="position:absolute;margin-left:3in;margin-top:-36pt;width:4in;height:702pt;z-index:251696128;mso-wrap-edited:f" wrapcoords="0 0 21600 0 21600 21600 0 21600 0 0" filled="f" strokecolor="black [3213]">
            <v:fill o:detectmouseclick="t"/>
            <v:textbox inset=",7.2pt,,7.2pt">
              <w:txbxContent>
                <w:p w:rsidR="001B3A41" w:rsidRPr="00446B3E" w:rsidRDefault="001B3A41">
                  <w:pPr>
                    <w:rPr>
                      <w:sz w:val="20"/>
                    </w:rPr>
                  </w:pPr>
                  <w:r w:rsidRPr="00446B3E">
                    <w:rPr>
                      <w:sz w:val="20"/>
                    </w:rPr>
                    <w:t xml:space="preserve">May 20 </w:t>
                  </w:r>
                </w:p>
                <w:p w:rsidR="00B35FE4" w:rsidRDefault="00B35FE4">
                  <w:pPr>
                    <w:rPr>
                      <w:sz w:val="20"/>
                    </w:rPr>
                  </w:pPr>
                  <w:r>
                    <w:rPr>
                      <w:sz w:val="20"/>
                    </w:rPr>
                    <w:t>-Far and Away</w:t>
                  </w:r>
                </w:p>
                <w:p w:rsidR="001B3A41" w:rsidRPr="00446B3E" w:rsidRDefault="001B3A41">
                  <w:pPr>
                    <w:rPr>
                      <w:sz w:val="20"/>
                    </w:rPr>
                  </w:pPr>
                </w:p>
                <w:p w:rsidR="001B3A41" w:rsidRPr="00446B3E" w:rsidRDefault="001B3A41">
                  <w:pPr>
                    <w:rPr>
                      <w:sz w:val="20"/>
                    </w:rPr>
                  </w:pPr>
                  <w:r w:rsidRPr="00446B3E">
                    <w:rPr>
                      <w:sz w:val="20"/>
                    </w:rPr>
                    <w:t>May 21</w:t>
                  </w:r>
                </w:p>
                <w:p w:rsidR="00B35FE4" w:rsidRDefault="00B35FE4">
                  <w:pPr>
                    <w:rPr>
                      <w:sz w:val="20"/>
                    </w:rPr>
                  </w:pPr>
                  <w:r>
                    <w:rPr>
                      <w:sz w:val="20"/>
                    </w:rPr>
                    <w:t>-Far and Away</w:t>
                  </w:r>
                </w:p>
                <w:p w:rsidR="001B3A41" w:rsidRPr="00446B3E" w:rsidRDefault="001B3A41">
                  <w:pPr>
                    <w:rPr>
                      <w:sz w:val="20"/>
                    </w:rPr>
                  </w:pPr>
                </w:p>
                <w:p w:rsidR="001B3A41" w:rsidRPr="00446B3E" w:rsidRDefault="001B3A41">
                  <w:pPr>
                    <w:rPr>
                      <w:sz w:val="20"/>
                    </w:rPr>
                  </w:pPr>
                  <w:r w:rsidRPr="00446B3E">
                    <w:rPr>
                      <w:sz w:val="20"/>
                    </w:rPr>
                    <w:t>May 22</w:t>
                  </w:r>
                </w:p>
                <w:p w:rsidR="001B3A41" w:rsidRPr="00662142" w:rsidRDefault="001B3A41">
                  <w:pPr>
                    <w:rPr>
                      <w:b/>
                      <w:sz w:val="20"/>
                    </w:rPr>
                  </w:pPr>
                  <w:r w:rsidRPr="00662142">
                    <w:rPr>
                      <w:b/>
                      <w:sz w:val="20"/>
                    </w:rPr>
                    <w:t>-Senior Teach Day</w:t>
                  </w:r>
                </w:p>
                <w:p w:rsidR="00B35FE4" w:rsidRDefault="00B35FE4">
                  <w:pPr>
                    <w:rPr>
                      <w:sz w:val="20"/>
                    </w:rPr>
                  </w:pPr>
                  <w:r>
                    <w:rPr>
                      <w:sz w:val="20"/>
                    </w:rPr>
                    <w:t>-Cinderella Man</w:t>
                  </w:r>
                </w:p>
                <w:p w:rsidR="001B3A41" w:rsidRPr="00446B3E" w:rsidRDefault="001B3A41">
                  <w:pPr>
                    <w:rPr>
                      <w:sz w:val="20"/>
                    </w:rPr>
                  </w:pPr>
                </w:p>
                <w:p w:rsidR="001B3A41" w:rsidRPr="00446B3E" w:rsidRDefault="001B3A41">
                  <w:pPr>
                    <w:rPr>
                      <w:sz w:val="20"/>
                    </w:rPr>
                  </w:pPr>
                  <w:r w:rsidRPr="00446B3E">
                    <w:rPr>
                      <w:sz w:val="20"/>
                    </w:rPr>
                    <w:t>May 23</w:t>
                  </w:r>
                </w:p>
                <w:p w:rsidR="00B35FE4" w:rsidRDefault="00B35FE4" w:rsidP="00B35FE4">
                  <w:pPr>
                    <w:rPr>
                      <w:sz w:val="20"/>
                    </w:rPr>
                  </w:pPr>
                  <w:r>
                    <w:rPr>
                      <w:sz w:val="20"/>
                    </w:rPr>
                    <w:t>-Cinderella Man</w:t>
                  </w:r>
                </w:p>
                <w:p w:rsidR="001B3A41" w:rsidRPr="00446B3E" w:rsidRDefault="001B3A41">
                  <w:pPr>
                    <w:rPr>
                      <w:sz w:val="20"/>
                    </w:rPr>
                  </w:pPr>
                </w:p>
                <w:p w:rsidR="001B3A41" w:rsidRPr="00446B3E" w:rsidRDefault="001B3A41">
                  <w:pPr>
                    <w:rPr>
                      <w:sz w:val="20"/>
                    </w:rPr>
                  </w:pPr>
                  <w:r w:rsidRPr="00446B3E">
                    <w:rPr>
                      <w:sz w:val="20"/>
                    </w:rPr>
                    <w:t>May 24</w:t>
                  </w:r>
                </w:p>
                <w:p w:rsidR="00B35FE4" w:rsidRDefault="00B35FE4" w:rsidP="00B35FE4">
                  <w:pPr>
                    <w:rPr>
                      <w:sz w:val="20"/>
                    </w:rPr>
                  </w:pPr>
                  <w:r>
                    <w:rPr>
                      <w:sz w:val="20"/>
                    </w:rPr>
                    <w:t>-Cinderella Man</w:t>
                  </w:r>
                </w:p>
                <w:p w:rsidR="001B3A41" w:rsidRPr="00446B3E" w:rsidRDefault="001B3A41">
                  <w:pPr>
                    <w:rPr>
                      <w:sz w:val="20"/>
                    </w:rPr>
                  </w:pPr>
                </w:p>
                <w:p w:rsidR="001B3A41" w:rsidRPr="00446B3E" w:rsidRDefault="001B3A41">
                  <w:pPr>
                    <w:rPr>
                      <w:sz w:val="20"/>
                    </w:rPr>
                  </w:pPr>
                  <w:r w:rsidRPr="00446B3E">
                    <w:rPr>
                      <w:sz w:val="20"/>
                    </w:rPr>
                    <w:t>May 27</w:t>
                  </w:r>
                </w:p>
                <w:p w:rsidR="001B3A41" w:rsidRPr="00446B3E" w:rsidRDefault="001B3A41">
                  <w:pPr>
                    <w:rPr>
                      <w:sz w:val="20"/>
                    </w:rPr>
                  </w:pPr>
                  <w:r w:rsidRPr="00446B3E">
                    <w:rPr>
                      <w:sz w:val="20"/>
                    </w:rPr>
                    <w:t xml:space="preserve">-Memorial Day OFF </w:t>
                  </w:r>
                </w:p>
                <w:p w:rsidR="001B3A41" w:rsidRPr="00446B3E" w:rsidRDefault="001B3A41">
                  <w:pPr>
                    <w:rPr>
                      <w:sz w:val="20"/>
                    </w:rPr>
                  </w:pPr>
                </w:p>
                <w:p w:rsidR="001B3A41" w:rsidRPr="00446B3E" w:rsidRDefault="001B3A41">
                  <w:pPr>
                    <w:rPr>
                      <w:sz w:val="20"/>
                    </w:rPr>
                  </w:pPr>
                  <w:r w:rsidRPr="00446B3E">
                    <w:rPr>
                      <w:sz w:val="20"/>
                    </w:rPr>
                    <w:t xml:space="preserve">May 28 </w:t>
                  </w:r>
                </w:p>
                <w:p w:rsidR="001B3A41" w:rsidRDefault="001B3A41">
                  <w:pPr>
                    <w:rPr>
                      <w:sz w:val="20"/>
                    </w:rPr>
                  </w:pPr>
                  <w:r>
                    <w:rPr>
                      <w:sz w:val="20"/>
                    </w:rPr>
                    <w:t>-Constitution</w:t>
                  </w:r>
                </w:p>
                <w:p w:rsidR="001B3A41" w:rsidRPr="00446B3E" w:rsidRDefault="001B3A41">
                  <w:pPr>
                    <w:rPr>
                      <w:sz w:val="20"/>
                    </w:rPr>
                  </w:pPr>
                </w:p>
                <w:p w:rsidR="001B3A41" w:rsidRPr="00446B3E" w:rsidRDefault="001B3A41">
                  <w:pPr>
                    <w:rPr>
                      <w:sz w:val="20"/>
                    </w:rPr>
                  </w:pPr>
                  <w:r w:rsidRPr="00446B3E">
                    <w:rPr>
                      <w:sz w:val="20"/>
                    </w:rPr>
                    <w:t>May 29</w:t>
                  </w:r>
                </w:p>
                <w:p w:rsidR="001B3A41" w:rsidRDefault="001B3A41">
                  <w:pPr>
                    <w:rPr>
                      <w:sz w:val="20"/>
                    </w:rPr>
                  </w:pPr>
                  <w:r>
                    <w:rPr>
                      <w:sz w:val="20"/>
                    </w:rPr>
                    <w:t>-Constitution</w:t>
                  </w:r>
                </w:p>
                <w:p w:rsidR="001B3A41" w:rsidRPr="00446B3E" w:rsidRDefault="001B3A41">
                  <w:pPr>
                    <w:rPr>
                      <w:sz w:val="20"/>
                    </w:rPr>
                  </w:pPr>
                </w:p>
                <w:p w:rsidR="001B3A41" w:rsidRPr="00446B3E" w:rsidRDefault="001B3A41">
                  <w:pPr>
                    <w:rPr>
                      <w:sz w:val="20"/>
                    </w:rPr>
                  </w:pPr>
                  <w:r w:rsidRPr="00446B3E">
                    <w:rPr>
                      <w:sz w:val="20"/>
                    </w:rPr>
                    <w:t>May 30</w:t>
                  </w:r>
                </w:p>
                <w:p w:rsidR="001B3A41" w:rsidRDefault="001B3A41">
                  <w:pPr>
                    <w:rPr>
                      <w:sz w:val="20"/>
                    </w:rPr>
                  </w:pPr>
                  <w:r>
                    <w:rPr>
                      <w:sz w:val="20"/>
                    </w:rPr>
                    <w:t>-Constitution</w:t>
                  </w:r>
                </w:p>
                <w:p w:rsidR="001B3A41" w:rsidRPr="00446B3E" w:rsidRDefault="001B3A41">
                  <w:pPr>
                    <w:rPr>
                      <w:sz w:val="20"/>
                    </w:rPr>
                  </w:pPr>
                </w:p>
                <w:p w:rsidR="001B3A41" w:rsidRDefault="001B3A41">
                  <w:pPr>
                    <w:rPr>
                      <w:sz w:val="20"/>
                    </w:rPr>
                  </w:pPr>
                  <w:r w:rsidRPr="00446B3E">
                    <w:rPr>
                      <w:sz w:val="20"/>
                    </w:rPr>
                    <w:t>May 31</w:t>
                  </w:r>
                </w:p>
                <w:p w:rsidR="001B3A41" w:rsidRPr="00446B3E" w:rsidRDefault="001B3A41">
                  <w:pPr>
                    <w:rPr>
                      <w:sz w:val="20"/>
                    </w:rPr>
                  </w:pPr>
                  <w:r>
                    <w:rPr>
                      <w:sz w:val="20"/>
                    </w:rPr>
                    <w:t xml:space="preserve">-Constitution </w:t>
                  </w:r>
                </w:p>
              </w:txbxContent>
            </v:textbox>
            <w10:wrap type="tight"/>
          </v:shape>
        </w:pict>
      </w:r>
      <w:del w:id="0" w:author="Buffalo Grove High School" w:date="2013-05-13T13:31:00Z">
        <w:r>
          <w:rPr>
            <w:noProof/>
          </w:rPr>
          <w:pict>
            <v:shape id="_x0000_s1113" type="#_x0000_t202" style="position:absolute;margin-left:-1in;margin-top:-36pt;width:4in;height:701.6pt;z-index:251695104;mso-wrap-edited:f;mso-position-horizontal:absolute;mso-position-vertical:absolute" wrapcoords="0 0 21600 0 21600 21600 0 21600 0 0" filled="f" strokecolor="black [3213]">
              <v:fill o:detectmouseclick="t"/>
              <v:textbox inset=",7.2pt,,7.2pt">
                <w:txbxContent>
                  <w:p w:rsidR="001B3A41" w:rsidRDefault="001B3A41"/>
                </w:txbxContent>
              </v:textbox>
              <w10:wrap type="tight"/>
            </v:shape>
          </w:pict>
        </w:r>
      </w:del>
    </w:p>
    <w:p w:rsidR="009B7453" w:rsidRDefault="004A50BB">
      <w:r>
        <w:rPr>
          <w:noProof/>
        </w:rPr>
        <w:pict>
          <v:shape id="_x0000_s1119" type="#_x0000_t202" style="position:absolute;margin-left:-1in;margin-top:-18pt;width:4in;height:629.6pt;z-index:251698176;mso-wrap-edited:f;mso-position-horizontal:absolute;mso-position-vertical:absolute" wrapcoords="0 0 21600 0 21600 21600 0 21600 0 0" filled="f" strokecolor="black [3213]">
            <v:fill o:detectmouseclick="t"/>
            <v:textbox inset=",7.2pt,,7.2pt">
              <w:txbxContent>
                <w:p w:rsidR="001B3A41" w:rsidRPr="00B93A9B" w:rsidRDefault="001B3A41">
                  <w:pPr>
                    <w:rPr>
                      <w:sz w:val="20"/>
                    </w:rPr>
                  </w:pPr>
                  <w:r w:rsidRPr="00B93A9B">
                    <w:rPr>
                      <w:sz w:val="20"/>
                    </w:rPr>
                    <w:t>June 3</w:t>
                  </w:r>
                </w:p>
                <w:p w:rsidR="001B3A41" w:rsidRPr="00B93A9B" w:rsidRDefault="001B3A41">
                  <w:pPr>
                    <w:rPr>
                      <w:sz w:val="20"/>
                    </w:rPr>
                  </w:pPr>
                  <w:r w:rsidRPr="00B93A9B">
                    <w:rPr>
                      <w:sz w:val="20"/>
                    </w:rPr>
                    <w:t xml:space="preserve">-Review </w:t>
                  </w:r>
                </w:p>
                <w:p w:rsidR="001B3A41" w:rsidRPr="00B93A9B" w:rsidRDefault="001B3A41">
                  <w:pPr>
                    <w:rPr>
                      <w:sz w:val="20"/>
                    </w:rPr>
                  </w:pPr>
                </w:p>
                <w:p w:rsidR="001B3A41" w:rsidRPr="00B93A9B" w:rsidRDefault="001B3A41">
                  <w:pPr>
                    <w:rPr>
                      <w:sz w:val="20"/>
                    </w:rPr>
                  </w:pPr>
                  <w:r w:rsidRPr="00B93A9B">
                    <w:rPr>
                      <w:sz w:val="20"/>
                    </w:rPr>
                    <w:t>June 4</w:t>
                  </w:r>
                </w:p>
                <w:p w:rsidR="001B3A41" w:rsidRPr="00B93A9B" w:rsidRDefault="001B3A41">
                  <w:pPr>
                    <w:rPr>
                      <w:sz w:val="20"/>
                    </w:rPr>
                  </w:pPr>
                  <w:r w:rsidRPr="00B93A9B">
                    <w:rPr>
                      <w:sz w:val="20"/>
                    </w:rPr>
                    <w:t>-Final</w:t>
                  </w:r>
                </w:p>
                <w:p w:rsidR="001B3A41" w:rsidRPr="00B93A9B" w:rsidRDefault="001B3A41">
                  <w:pPr>
                    <w:rPr>
                      <w:sz w:val="20"/>
                    </w:rPr>
                  </w:pPr>
                </w:p>
                <w:p w:rsidR="001B3A41" w:rsidRPr="00B93A9B" w:rsidRDefault="001B3A41">
                  <w:pPr>
                    <w:rPr>
                      <w:sz w:val="20"/>
                    </w:rPr>
                  </w:pPr>
                  <w:r w:rsidRPr="00B93A9B">
                    <w:rPr>
                      <w:sz w:val="20"/>
                    </w:rPr>
                    <w:t xml:space="preserve">June 5 </w:t>
                  </w:r>
                </w:p>
                <w:p w:rsidR="001B3A41" w:rsidRPr="00B93A9B" w:rsidRDefault="001B3A41">
                  <w:pPr>
                    <w:rPr>
                      <w:sz w:val="20"/>
                    </w:rPr>
                  </w:pPr>
                  <w:r w:rsidRPr="00B93A9B">
                    <w:rPr>
                      <w:sz w:val="20"/>
                    </w:rPr>
                    <w:t>-Final</w:t>
                  </w:r>
                </w:p>
                <w:p w:rsidR="001B3A41" w:rsidRPr="00B93A9B" w:rsidRDefault="001B3A41">
                  <w:pPr>
                    <w:rPr>
                      <w:sz w:val="20"/>
                    </w:rPr>
                  </w:pPr>
                </w:p>
                <w:p w:rsidR="001B3A41" w:rsidRPr="00B93A9B" w:rsidRDefault="001B3A41">
                  <w:pPr>
                    <w:rPr>
                      <w:sz w:val="20"/>
                    </w:rPr>
                  </w:pPr>
                  <w:r w:rsidRPr="00B93A9B">
                    <w:rPr>
                      <w:sz w:val="20"/>
                    </w:rPr>
                    <w:t>June 6</w:t>
                  </w:r>
                </w:p>
                <w:p w:rsidR="001B3A41" w:rsidRPr="00B93A9B" w:rsidRDefault="001B3A41">
                  <w:pPr>
                    <w:rPr>
                      <w:sz w:val="20"/>
                    </w:rPr>
                  </w:pPr>
                  <w:r w:rsidRPr="00B93A9B">
                    <w:rPr>
                      <w:sz w:val="20"/>
                    </w:rPr>
                    <w:t>-Final</w:t>
                  </w:r>
                </w:p>
                <w:p w:rsidR="001B3A41" w:rsidRPr="00B93A9B" w:rsidRDefault="001B3A41">
                  <w:pPr>
                    <w:rPr>
                      <w:sz w:val="20"/>
                    </w:rPr>
                  </w:pPr>
                </w:p>
                <w:p w:rsidR="001B3A41" w:rsidRPr="00B93A9B" w:rsidRDefault="001B3A41">
                  <w:pPr>
                    <w:rPr>
                      <w:sz w:val="20"/>
                    </w:rPr>
                  </w:pPr>
                  <w:r w:rsidRPr="00B93A9B">
                    <w:rPr>
                      <w:sz w:val="20"/>
                    </w:rPr>
                    <w:t>June 7</w:t>
                  </w:r>
                </w:p>
                <w:p w:rsidR="001B3A41" w:rsidRPr="00B93A9B" w:rsidRDefault="001B3A41">
                  <w:pPr>
                    <w:rPr>
                      <w:sz w:val="20"/>
                    </w:rPr>
                  </w:pPr>
                  <w:r w:rsidRPr="00B93A9B">
                    <w:rPr>
                      <w:sz w:val="20"/>
                    </w:rPr>
                    <w:t>-OFF</w:t>
                  </w:r>
                </w:p>
              </w:txbxContent>
            </v:textbox>
            <w10:wrap type="tight"/>
          </v:shape>
        </w:pict>
      </w:r>
      <w:r>
        <w:rPr>
          <w:noProof/>
        </w:rPr>
        <w:pict>
          <v:shape id="_x0000_s1120" type="#_x0000_t202" style="position:absolute;margin-left:3in;margin-top:-18pt;width:4in;height:630pt;z-index:251699200;mso-wrap-edited:f" wrapcoords="0 0 21600 0 21600 21600 0 21600 0 0" filled="f" strokecolor="black [3213]">
            <v:fill o:detectmouseclick="t"/>
            <v:textbox inset=",7.2pt,,7.2pt">
              <w:txbxContent>
                <w:p w:rsidR="001B3A41" w:rsidRPr="00B93A9B" w:rsidRDefault="001B3A41" w:rsidP="00B93A9B">
                  <w:pPr>
                    <w:rPr>
                      <w:sz w:val="20"/>
                    </w:rPr>
                  </w:pPr>
                  <w:r w:rsidRPr="00B93A9B">
                    <w:rPr>
                      <w:sz w:val="20"/>
                    </w:rPr>
                    <w:t>June 3</w:t>
                  </w:r>
                </w:p>
                <w:p w:rsidR="001B3A41" w:rsidRPr="00B93A9B" w:rsidRDefault="001B3A41" w:rsidP="00B93A9B">
                  <w:pPr>
                    <w:rPr>
                      <w:sz w:val="20"/>
                    </w:rPr>
                  </w:pPr>
                  <w:r w:rsidRPr="00B93A9B">
                    <w:rPr>
                      <w:sz w:val="20"/>
                    </w:rPr>
                    <w:t xml:space="preserve">-Review </w:t>
                  </w:r>
                </w:p>
                <w:p w:rsidR="001B3A41" w:rsidRPr="00B93A9B" w:rsidRDefault="001B3A41" w:rsidP="00B93A9B">
                  <w:pPr>
                    <w:rPr>
                      <w:sz w:val="20"/>
                    </w:rPr>
                  </w:pPr>
                </w:p>
                <w:p w:rsidR="001B3A41" w:rsidRPr="00B93A9B" w:rsidRDefault="001B3A41" w:rsidP="00B93A9B">
                  <w:pPr>
                    <w:rPr>
                      <w:sz w:val="20"/>
                    </w:rPr>
                  </w:pPr>
                  <w:r w:rsidRPr="00B93A9B">
                    <w:rPr>
                      <w:sz w:val="20"/>
                    </w:rPr>
                    <w:t>June 4</w:t>
                  </w:r>
                </w:p>
                <w:p w:rsidR="001B3A41" w:rsidRPr="00B93A9B" w:rsidRDefault="001B3A41" w:rsidP="00B93A9B">
                  <w:pPr>
                    <w:rPr>
                      <w:sz w:val="20"/>
                    </w:rPr>
                  </w:pPr>
                  <w:r w:rsidRPr="00B93A9B">
                    <w:rPr>
                      <w:sz w:val="20"/>
                    </w:rPr>
                    <w:t>-Final</w:t>
                  </w:r>
                </w:p>
                <w:p w:rsidR="001B3A41" w:rsidRPr="00B93A9B" w:rsidRDefault="001B3A41" w:rsidP="00B93A9B">
                  <w:pPr>
                    <w:rPr>
                      <w:sz w:val="20"/>
                    </w:rPr>
                  </w:pPr>
                </w:p>
                <w:p w:rsidR="001B3A41" w:rsidRPr="00B93A9B" w:rsidRDefault="001B3A41" w:rsidP="00B93A9B">
                  <w:pPr>
                    <w:rPr>
                      <w:sz w:val="20"/>
                    </w:rPr>
                  </w:pPr>
                  <w:r w:rsidRPr="00B93A9B">
                    <w:rPr>
                      <w:sz w:val="20"/>
                    </w:rPr>
                    <w:t xml:space="preserve">June 5 </w:t>
                  </w:r>
                </w:p>
                <w:p w:rsidR="001B3A41" w:rsidRPr="00B93A9B" w:rsidRDefault="001B3A41" w:rsidP="00B93A9B">
                  <w:pPr>
                    <w:rPr>
                      <w:sz w:val="20"/>
                    </w:rPr>
                  </w:pPr>
                  <w:r w:rsidRPr="00B93A9B">
                    <w:rPr>
                      <w:sz w:val="20"/>
                    </w:rPr>
                    <w:t>-Final</w:t>
                  </w:r>
                </w:p>
                <w:p w:rsidR="001B3A41" w:rsidRPr="00B93A9B" w:rsidRDefault="001B3A41" w:rsidP="00B93A9B">
                  <w:pPr>
                    <w:rPr>
                      <w:sz w:val="20"/>
                    </w:rPr>
                  </w:pPr>
                </w:p>
                <w:p w:rsidR="001B3A41" w:rsidRPr="00B93A9B" w:rsidRDefault="001B3A41" w:rsidP="00B93A9B">
                  <w:pPr>
                    <w:rPr>
                      <w:sz w:val="20"/>
                    </w:rPr>
                  </w:pPr>
                  <w:r w:rsidRPr="00B93A9B">
                    <w:rPr>
                      <w:sz w:val="20"/>
                    </w:rPr>
                    <w:t>June 6</w:t>
                  </w:r>
                </w:p>
                <w:p w:rsidR="001B3A41" w:rsidRPr="00B93A9B" w:rsidRDefault="001B3A41" w:rsidP="00B93A9B">
                  <w:pPr>
                    <w:rPr>
                      <w:sz w:val="20"/>
                    </w:rPr>
                  </w:pPr>
                  <w:r w:rsidRPr="00B93A9B">
                    <w:rPr>
                      <w:sz w:val="20"/>
                    </w:rPr>
                    <w:t>-Final</w:t>
                  </w:r>
                </w:p>
                <w:p w:rsidR="001B3A41" w:rsidRPr="00B93A9B" w:rsidRDefault="001B3A41" w:rsidP="00B93A9B">
                  <w:pPr>
                    <w:rPr>
                      <w:sz w:val="20"/>
                    </w:rPr>
                  </w:pPr>
                </w:p>
                <w:p w:rsidR="001B3A41" w:rsidRPr="00B93A9B" w:rsidRDefault="001B3A41" w:rsidP="00B93A9B">
                  <w:pPr>
                    <w:rPr>
                      <w:sz w:val="20"/>
                    </w:rPr>
                  </w:pPr>
                  <w:r w:rsidRPr="00B93A9B">
                    <w:rPr>
                      <w:sz w:val="20"/>
                    </w:rPr>
                    <w:t>June 7</w:t>
                  </w:r>
                </w:p>
                <w:p w:rsidR="001B3A41" w:rsidRPr="00B93A9B" w:rsidRDefault="001B3A41" w:rsidP="00B93A9B">
                  <w:pPr>
                    <w:rPr>
                      <w:sz w:val="20"/>
                    </w:rPr>
                  </w:pPr>
                  <w:r w:rsidRPr="00B93A9B">
                    <w:rPr>
                      <w:sz w:val="20"/>
                    </w:rPr>
                    <w:t>-OFF</w:t>
                  </w:r>
                </w:p>
                <w:p w:rsidR="001B3A41" w:rsidRDefault="001B3A41"/>
              </w:txbxContent>
            </v:textbox>
            <w10:wrap type="tight"/>
          </v:shape>
        </w:pict>
      </w:r>
    </w:p>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9B7453" w:rsidRDefault="009B7453"/>
    <w:p w:rsidR="00A87896" w:rsidRDefault="00A87896"/>
    <w:sectPr w:rsidR="00A87896" w:rsidSect="00A878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B7453"/>
    <w:rsid w:val="00000234"/>
    <w:rsid w:val="00004ACC"/>
    <w:rsid w:val="00010719"/>
    <w:rsid w:val="000123E8"/>
    <w:rsid w:val="000136E1"/>
    <w:rsid w:val="000277BB"/>
    <w:rsid w:val="000318A4"/>
    <w:rsid w:val="00037BD5"/>
    <w:rsid w:val="000457B1"/>
    <w:rsid w:val="00061069"/>
    <w:rsid w:val="00062C9F"/>
    <w:rsid w:val="00062D2C"/>
    <w:rsid w:val="00065798"/>
    <w:rsid w:val="0007039B"/>
    <w:rsid w:val="00075544"/>
    <w:rsid w:val="00077361"/>
    <w:rsid w:val="0007779A"/>
    <w:rsid w:val="00080BBA"/>
    <w:rsid w:val="00085933"/>
    <w:rsid w:val="00085C77"/>
    <w:rsid w:val="00087B99"/>
    <w:rsid w:val="00090BED"/>
    <w:rsid w:val="000952A8"/>
    <w:rsid w:val="0009699E"/>
    <w:rsid w:val="000A1979"/>
    <w:rsid w:val="000A1B92"/>
    <w:rsid w:val="000A26E9"/>
    <w:rsid w:val="000A5AE4"/>
    <w:rsid w:val="000B02BA"/>
    <w:rsid w:val="000B0BF3"/>
    <w:rsid w:val="000B2C13"/>
    <w:rsid w:val="000B4AFD"/>
    <w:rsid w:val="000B60A6"/>
    <w:rsid w:val="000B76EE"/>
    <w:rsid w:val="000C15F9"/>
    <w:rsid w:val="000C224D"/>
    <w:rsid w:val="000D1A67"/>
    <w:rsid w:val="000D66A3"/>
    <w:rsid w:val="000F17B2"/>
    <w:rsid w:val="000F59BB"/>
    <w:rsid w:val="000F7E64"/>
    <w:rsid w:val="0010154D"/>
    <w:rsid w:val="00101A5E"/>
    <w:rsid w:val="00103865"/>
    <w:rsid w:val="0010647B"/>
    <w:rsid w:val="001102DC"/>
    <w:rsid w:val="001124D4"/>
    <w:rsid w:val="0011750F"/>
    <w:rsid w:val="001234BC"/>
    <w:rsid w:val="00126677"/>
    <w:rsid w:val="00134FC4"/>
    <w:rsid w:val="00142B93"/>
    <w:rsid w:val="001462C8"/>
    <w:rsid w:val="0015109B"/>
    <w:rsid w:val="00151CD3"/>
    <w:rsid w:val="00153B70"/>
    <w:rsid w:val="001547DB"/>
    <w:rsid w:val="001622CF"/>
    <w:rsid w:val="00163E41"/>
    <w:rsid w:val="00167235"/>
    <w:rsid w:val="0017217B"/>
    <w:rsid w:val="001728C0"/>
    <w:rsid w:val="00173F28"/>
    <w:rsid w:val="00191CB5"/>
    <w:rsid w:val="00191E30"/>
    <w:rsid w:val="0019678C"/>
    <w:rsid w:val="001A3042"/>
    <w:rsid w:val="001A46E4"/>
    <w:rsid w:val="001B3A41"/>
    <w:rsid w:val="001B74D1"/>
    <w:rsid w:val="001C0710"/>
    <w:rsid w:val="001D2D43"/>
    <w:rsid w:val="001D2E92"/>
    <w:rsid w:val="001D4230"/>
    <w:rsid w:val="001D5683"/>
    <w:rsid w:val="001F52C5"/>
    <w:rsid w:val="001F7319"/>
    <w:rsid w:val="002012B3"/>
    <w:rsid w:val="002121E7"/>
    <w:rsid w:val="00212224"/>
    <w:rsid w:val="00213DFA"/>
    <w:rsid w:val="00214E30"/>
    <w:rsid w:val="002255B9"/>
    <w:rsid w:val="00230038"/>
    <w:rsid w:val="00230C3C"/>
    <w:rsid w:val="00231FB4"/>
    <w:rsid w:val="00244C98"/>
    <w:rsid w:val="002568BB"/>
    <w:rsid w:val="002613E7"/>
    <w:rsid w:val="00262264"/>
    <w:rsid w:val="00263E83"/>
    <w:rsid w:val="00264082"/>
    <w:rsid w:val="00264E3F"/>
    <w:rsid w:val="00272DB4"/>
    <w:rsid w:val="0027312B"/>
    <w:rsid w:val="00273BA0"/>
    <w:rsid w:val="00275C9E"/>
    <w:rsid w:val="00276803"/>
    <w:rsid w:val="00280470"/>
    <w:rsid w:val="00280908"/>
    <w:rsid w:val="002876F4"/>
    <w:rsid w:val="00290EA2"/>
    <w:rsid w:val="00295FFC"/>
    <w:rsid w:val="002A682B"/>
    <w:rsid w:val="002A686F"/>
    <w:rsid w:val="002B17C8"/>
    <w:rsid w:val="002B7880"/>
    <w:rsid w:val="002C2135"/>
    <w:rsid w:val="002C2A7C"/>
    <w:rsid w:val="002C58AC"/>
    <w:rsid w:val="002C6DAD"/>
    <w:rsid w:val="002D273F"/>
    <w:rsid w:val="002E3119"/>
    <w:rsid w:val="002E52FD"/>
    <w:rsid w:val="002E55DE"/>
    <w:rsid w:val="002E6A53"/>
    <w:rsid w:val="002F1130"/>
    <w:rsid w:val="0030269B"/>
    <w:rsid w:val="00304E7E"/>
    <w:rsid w:val="0030689F"/>
    <w:rsid w:val="003120AC"/>
    <w:rsid w:val="00314336"/>
    <w:rsid w:val="0032047A"/>
    <w:rsid w:val="003250AD"/>
    <w:rsid w:val="003253C9"/>
    <w:rsid w:val="00327F87"/>
    <w:rsid w:val="003309F0"/>
    <w:rsid w:val="00330E04"/>
    <w:rsid w:val="003375B1"/>
    <w:rsid w:val="00340555"/>
    <w:rsid w:val="003438D8"/>
    <w:rsid w:val="00346406"/>
    <w:rsid w:val="003552BB"/>
    <w:rsid w:val="003561D1"/>
    <w:rsid w:val="003572B9"/>
    <w:rsid w:val="00361349"/>
    <w:rsid w:val="00362BF7"/>
    <w:rsid w:val="0037451E"/>
    <w:rsid w:val="0037461A"/>
    <w:rsid w:val="0037586B"/>
    <w:rsid w:val="0038574E"/>
    <w:rsid w:val="00387609"/>
    <w:rsid w:val="00391584"/>
    <w:rsid w:val="003933D0"/>
    <w:rsid w:val="00394D32"/>
    <w:rsid w:val="003950E7"/>
    <w:rsid w:val="00395EC8"/>
    <w:rsid w:val="00396603"/>
    <w:rsid w:val="003A09C2"/>
    <w:rsid w:val="003A3A59"/>
    <w:rsid w:val="003A6F76"/>
    <w:rsid w:val="003B0052"/>
    <w:rsid w:val="003B1E8D"/>
    <w:rsid w:val="003B53B0"/>
    <w:rsid w:val="003B5E72"/>
    <w:rsid w:val="003B6355"/>
    <w:rsid w:val="003C727A"/>
    <w:rsid w:val="003D2089"/>
    <w:rsid w:val="003D45B4"/>
    <w:rsid w:val="003D56B8"/>
    <w:rsid w:val="003D5B34"/>
    <w:rsid w:val="003E130F"/>
    <w:rsid w:val="003E2AEE"/>
    <w:rsid w:val="003E5BE8"/>
    <w:rsid w:val="003E66AD"/>
    <w:rsid w:val="003F1A6D"/>
    <w:rsid w:val="003F33FC"/>
    <w:rsid w:val="003F7E8C"/>
    <w:rsid w:val="00402FEC"/>
    <w:rsid w:val="00406E8A"/>
    <w:rsid w:val="004109CA"/>
    <w:rsid w:val="00417C9B"/>
    <w:rsid w:val="0043521C"/>
    <w:rsid w:val="00436BED"/>
    <w:rsid w:val="004373AE"/>
    <w:rsid w:val="0044270E"/>
    <w:rsid w:val="00446B3E"/>
    <w:rsid w:val="00454EAC"/>
    <w:rsid w:val="00457275"/>
    <w:rsid w:val="0046256A"/>
    <w:rsid w:val="00464EDF"/>
    <w:rsid w:val="00465E32"/>
    <w:rsid w:val="00474B0D"/>
    <w:rsid w:val="004768B4"/>
    <w:rsid w:val="0048040D"/>
    <w:rsid w:val="00485DD0"/>
    <w:rsid w:val="00487470"/>
    <w:rsid w:val="004910BC"/>
    <w:rsid w:val="00491E33"/>
    <w:rsid w:val="004926BE"/>
    <w:rsid w:val="00493B05"/>
    <w:rsid w:val="00494079"/>
    <w:rsid w:val="00494594"/>
    <w:rsid w:val="00494DF9"/>
    <w:rsid w:val="00495237"/>
    <w:rsid w:val="004A42EA"/>
    <w:rsid w:val="004A50BB"/>
    <w:rsid w:val="004A5876"/>
    <w:rsid w:val="004A69AC"/>
    <w:rsid w:val="004B0151"/>
    <w:rsid w:val="004B16F3"/>
    <w:rsid w:val="004B2437"/>
    <w:rsid w:val="004B3003"/>
    <w:rsid w:val="004B520B"/>
    <w:rsid w:val="004C157A"/>
    <w:rsid w:val="004C1FF0"/>
    <w:rsid w:val="004C7925"/>
    <w:rsid w:val="004C79ED"/>
    <w:rsid w:val="004D321A"/>
    <w:rsid w:val="004D7044"/>
    <w:rsid w:val="004E3580"/>
    <w:rsid w:val="004F2329"/>
    <w:rsid w:val="004F472A"/>
    <w:rsid w:val="004F4D75"/>
    <w:rsid w:val="004F55B0"/>
    <w:rsid w:val="004F5CBF"/>
    <w:rsid w:val="004F5FBF"/>
    <w:rsid w:val="004F78FA"/>
    <w:rsid w:val="00501754"/>
    <w:rsid w:val="00513BFF"/>
    <w:rsid w:val="0051468F"/>
    <w:rsid w:val="00514F6C"/>
    <w:rsid w:val="005204B4"/>
    <w:rsid w:val="00531989"/>
    <w:rsid w:val="005411E4"/>
    <w:rsid w:val="00545C65"/>
    <w:rsid w:val="00546F67"/>
    <w:rsid w:val="0054706A"/>
    <w:rsid w:val="00551169"/>
    <w:rsid w:val="00551FE8"/>
    <w:rsid w:val="0055242A"/>
    <w:rsid w:val="00554DC9"/>
    <w:rsid w:val="0056373B"/>
    <w:rsid w:val="005642A5"/>
    <w:rsid w:val="00566F1B"/>
    <w:rsid w:val="005670A3"/>
    <w:rsid w:val="00567790"/>
    <w:rsid w:val="005734B8"/>
    <w:rsid w:val="00573C18"/>
    <w:rsid w:val="00575788"/>
    <w:rsid w:val="00593F1C"/>
    <w:rsid w:val="0059479B"/>
    <w:rsid w:val="00595990"/>
    <w:rsid w:val="005968A1"/>
    <w:rsid w:val="005A3D78"/>
    <w:rsid w:val="005B2976"/>
    <w:rsid w:val="005B46B3"/>
    <w:rsid w:val="005B58F0"/>
    <w:rsid w:val="005C41A9"/>
    <w:rsid w:val="005C617C"/>
    <w:rsid w:val="005C64F3"/>
    <w:rsid w:val="005C6B4A"/>
    <w:rsid w:val="005C6E4F"/>
    <w:rsid w:val="005D096C"/>
    <w:rsid w:val="005D11D4"/>
    <w:rsid w:val="005D152D"/>
    <w:rsid w:val="005D257E"/>
    <w:rsid w:val="005D2AC2"/>
    <w:rsid w:val="005E1143"/>
    <w:rsid w:val="005E72B6"/>
    <w:rsid w:val="005F0CD0"/>
    <w:rsid w:val="005F2951"/>
    <w:rsid w:val="00621038"/>
    <w:rsid w:val="00621829"/>
    <w:rsid w:val="00625CA0"/>
    <w:rsid w:val="006277A1"/>
    <w:rsid w:val="00627E4F"/>
    <w:rsid w:val="00631CD3"/>
    <w:rsid w:val="00642A07"/>
    <w:rsid w:val="00647DDD"/>
    <w:rsid w:val="00650E47"/>
    <w:rsid w:val="00652A06"/>
    <w:rsid w:val="00652F44"/>
    <w:rsid w:val="00654C55"/>
    <w:rsid w:val="00654E43"/>
    <w:rsid w:val="00661C99"/>
    <w:rsid w:val="00662142"/>
    <w:rsid w:val="00671594"/>
    <w:rsid w:val="00676635"/>
    <w:rsid w:val="00676BE3"/>
    <w:rsid w:val="0068258B"/>
    <w:rsid w:val="00690CD7"/>
    <w:rsid w:val="006A5325"/>
    <w:rsid w:val="006A563C"/>
    <w:rsid w:val="006B0005"/>
    <w:rsid w:val="006B3A46"/>
    <w:rsid w:val="006B3C3C"/>
    <w:rsid w:val="006C0002"/>
    <w:rsid w:val="006C2CF6"/>
    <w:rsid w:val="006C3CAF"/>
    <w:rsid w:val="006D0D1C"/>
    <w:rsid w:val="006D1E80"/>
    <w:rsid w:val="006D352C"/>
    <w:rsid w:val="006D3A3E"/>
    <w:rsid w:val="006D3EC4"/>
    <w:rsid w:val="006E2F2C"/>
    <w:rsid w:val="006E5692"/>
    <w:rsid w:val="006E7110"/>
    <w:rsid w:val="006F1824"/>
    <w:rsid w:val="0070426E"/>
    <w:rsid w:val="007047A0"/>
    <w:rsid w:val="007078B1"/>
    <w:rsid w:val="00710030"/>
    <w:rsid w:val="00711CB6"/>
    <w:rsid w:val="007169C8"/>
    <w:rsid w:val="00720166"/>
    <w:rsid w:val="00720287"/>
    <w:rsid w:val="0072134B"/>
    <w:rsid w:val="0072501C"/>
    <w:rsid w:val="00725494"/>
    <w:rsid w:val="0074240C"/>
    <w:rsid w:val="00744A30"/>
    <w:rsid w:val="0075045F"/>
    <w:rsid w:val="00754888"/>
    <w:rsid w:val="00760C3B"/>
    <w:rsid w:val="00761D89"/>
    <w:rsid w:val="0076302E"/>
    <w:rsid w:val="00773C69"/>
    <w:rsid w:val="00784425"/>
    <w:rsid w:val="00784856"/>
    <w:rsid w:val="00791F0D"/>
    <w:rsid w:val="007977E9"/>
    <w:rsid w:val="007A4771"/>
    <w:rsid w:val="007A4CA2"/>
    <w:rsid w:val="007A540E"/>
    <w:rsid w:val="007A5BB6"/>
    <w:rsid w:val="007B1EF3"/>
    <w:rsid w:val="007B6896"/>
    <w:rsid w:val="007C1F65"/>
    <w:rsid w:val="007C555E"/>
    <w:rsid w:val="007C7F62"/>
    <w:rsid w:val="007D43BB"/>
    <w:rsid w:val="007D4940"/>
    <w:rsid w:val="007E74CC"/>
    <w:rsid w:val="007F6822"/>
    <w:rsid w:val="008007A7"/>
    <w:rsid w:val="00803251"/>
    <w:rsid w:val="008044E2"/>
    <w:rsid w:val="00805196"/>
    <w:rsid w:val="00806B85"/>
    <w:rsid w:val="00806FA4"/>
    <w:rsid w:val="0081030C"/>
    <w:rsid w:val="00810311"/>
    <w:rsid w:val="008138E3"/>
    <w:rsid w:val="00814003"/>
    <w:rsid w:val="00821510"/>
    <w:rsid w:val="00822CE5"/>
    <w:rsid w:val="00830ACD"/>
    <w:rsid w:val="00831EA2"/>
    <w:rsid w:val="008411A3"/>
    <w:rsid w:val="008444BB"/>
    <w:rsid w:val="00845352"/>
    <w:rsid w:val="0084552A"/>
    <w:rsid w:val="008517F3"/>
    <w:rsid w:val="00851FF8"/>
    <w:rsid w:val="00852647"/>
    <w:rsid w:val="0085519C"/>
    <w:rsid w:val="00861FD1"/>
    <w:rsid w:val="0087053B"/>
    <w:rsid w:val="00874DAF"/>
    <w:rsid w:val="00877FAC"/>
    <w:rsid w:val="008858AE"/>
    <w:rsid w:val="008867B2"/>
    <w:rsid w:val="008A19DD"/>
    <w:rsid w:val="008A450B"/>
    <w:rsid w:val="008B0E42"/>
    <w:rsid w:val="008B473C"/>
    <w:rsid w:val="008C1A50"/>
    <w:rsid w:val="008C1B58"/>
    <w:rsid w:val="008D0633"/>
    <w:rsid w:val="008D1A59"/>
    <w:rsid w:val="008D1FE0"/>
    <w:rsid w:val="008E011A"/>
    <w:rsid w:val="008E5811"/>
    <w:rsid w:val="008E66F5"/>
    <w:rsid w:val="008F0D8F"/>
    <w:rsid w:val="008F26B9"/>
    <w:rsid w:val="008F40FC"/>
    <w:rsid w:val="008F7228"/>
    <w:rsid w:val="009033EA"/>
    <w:rsid w:val="00922218"/>
    <w:rsid w:val="00930786"/>
    <w:rsid w:val="0093144F"/>
    <w:rsid w:val="00933FFB"/>
    <w:rsid w:val="00943203"/>
    <w:rsid w:val="00956711"/>
    <w:rsid w:val="009614F9"/>
    <w:rsid w:val="00962BFB"/>
    <w:rsid w:val="00965C1E"/>
    <w:rsid w:val="00970963"/>
    <w:rsid w:val="0097481F"/>
    <w:rsid w:val="00975937"/>
    <w:rsid w:val="00976142"/>
    <w:rsid w:val="0098057A"/>
    <w:rsid w:val="00986F35"/>
    <w:rsid w:val="00987262"/>
    <w:rsid w:val="00993E43"/>
    <w:rsid w:val="009A0084"/>
    <w:rsid w:val="009A4774"/>
    <w:rsid w:val="009A55E3"/>
    <w:rsid w:val="009A58D9"/>
    <w:rsid w:val="009A6E7B"/>
    <w:rsid w:val="009A7A56"/>
    <w:rsid w:val="009A7C9A"/>
    <w:rsid w:val="009B1C4A"/>
    <w:rsid w:val="009B3A90"/>
    <w:rsid w:val="009B7453"/>
    <w:rsid w:val="009C14EA"/>
    <w:rsid w:val="009C5662"/>
    <w:rsid w:val="009C6D23"/>
    <w:rsid w:val="009C7289"/>
    <w:rsid w:val="009D4DC7"/>
    <w:rsid w:val="009D4FB0"/>
    <w:rsid w:val="009D6A0B"/>
    <w:rsid w:val="009D797A"/>
    <w:rsid w:val="009E4AFF"/>
    <w:rsid w:val="009E506F"/>
    <w:rsid w:val="009E5BA1"/>
    <w:rsid w:val="009E5BCE"/>
    <w:rsid w:val="009F0395"/>
    <w:rsid w:val="009F35D8"/>
    <w:rsid w:val="009F3648"/>
    <w:rsid w:val="009F56D5"/>
    <w:rsid w:val="009F58EE"/>
    <w:rsid w:val="009F6633"/>
    <w:rsid w:val="009F6813"/>
    <w:rsid w:val="00A02B89"/>
    <w:rsid w:val="00A03563"/>
    <w:rsid w:val="00A0410E"/>
    <w:rsid w:val="00A130D5"/>
    <w:rsid w:val="00A156FE"/>
    <w:rsid w:val="00A239BF"/>
    <w:rsid w:val="00A2498E"/>
    <w:rsid w:val="00A2780C"/>
    <w:rsid w:val="00A322DB"/>
    <w:rsid w:val="00A322FD"/>
    <w:rsid w:val="00A326E6"/>
    <w:rsid w:val="00A35446"/>
    <w:rsid w:val="00A35D40"/>
    <w:rsid w:val="00A35D7C"/>
    <w:rsid w:val="00A35E1E"/>
    <w:rsid w:val="00A364E9"/>
    <w:rsid w:val="00A37595"/>
    <w:rsid w:val="00A41F41"/>
    <w:rsid w:val="00A43BCE"/>
    <w:rsid w:val="00A46C52"/>
    <w:rsid w:val="00A52AE7"/>
    <w:rsid w:val="00A5375F"/>
    <w:rsid w:val="00A5381C"/>
    <w:rsid w:val="00A55613"/>
    <w:rsid w:val="00A55783"/>
    <w:rsid w:val="00A5721E"/>
    <w:rsid w:val="00A62C47"/>
    <w:rsid w:val="00A638F4"/>
    <w:rsid w:val="00A7090F"/>
    <w:rsid w:val="00A7453D"/>
    <w:rsid w:val="00A76222"/>
    <w:rsid w:val="00A77CA5"/>
    <w:rsid w:val="00A83B11"/>
    <w:rsid w:val="00A84B64"/>
    <w:rsid w:val="00A8593E"/>
    <w:rsid w:val="00A87896"/>
    <w:rsid w:val="00A91279"/>
    <w:rsid w:val="00A93ABC"/>
    <w:rsid w:val="00A958CA"/>
    <w:rsid w:val="00A97166"/>
    <w:rsid w:val="00AA011E"/>
    <w:rsid w:val="00AA081C"/>
    <w:rsid w:val="00AA223A"/>
    <w:rsid w:val="00AA2271"/>
    <w:rsid w:val="00AA4CD7"/>
    <w:rsid w:val="00AA684D"/>
    <w:rsid w:val="00AB216F"/>
    <w:rsid w:val="00AB21E8"/>
    <w:rsid w:val="00AB230E"/>
    <w:rsid w:val="00AB6E2E"/>
    <w:rsid w:val="00AC0A6F"/>
    <w:rsid w:val="00AC1F95"/>
    <w:rsid w:val="00AC35EF"/>
    <w:rsid w:val="00AD3001"/>
    <w:rsid w:val="00AD71C9"/>
    <w:rsid w:val="00AD77CC"/>
    <w:rsid w:val="00AE558B"/>
    <w:rsid w:val="00AE5E5A"/>
    <w:rsid w:val="00AE7E95"/>
    <w:rsid w:val="00AF3B99"/>
    <w:rsid w:val="00AF4303"/>
    <w:rsid w:val="00AF48EB"/>
    <w:rsid w:val="00AF70A8"/>
    <w:rsid w:val="00B10D9E"/>
    <w:rsid w:val="00B117B5"/>
    <w:rsid w:val="00B1414F"/>
    <w:rsid w:val="00B15605"/>
    <w:rsid w:val="00B1595B"/>
    <w:rsid w:val="00B159A5"/>
    <w:rsid w:val="00B263DF"/>
    <w:rsid w:val="00B30CE6"/>
    <w:rsid w:val="00B35FE4"/>
    <w:rsid w:val="00B35FF0"/>
    <w:rsid w:val="00B42C1B"/>
    <w:rsid w:val="00B43991"/>
    <w:rsid w:val="00B45077"/>
    <w:rsid w:val="00B45AFA"/>
    <w:rsid w:val="00B47E33"/>
    <w:rsid w:val="00B52E06"/>
    <w:rsid w:val="00B57FC1"/>
    <w:rsid w:val="00B60F80"/>
    <w:rsid w:val="00B620E9"/>
    <w:rsid w:val="00B67F77"/>
    <w:rsid w:val="00B736C6"/>
    <w:rsid w:val="00B77848"/>
    <w:rsid w:val="00B778ED"/>
    <w:rsid w:val="00B77B1D"/>
    <w:rsid w:val="00B814FD"/>
    <w:rsid w:val="00B823C2"/>
    <w:rsid w:val="00B87119"/>
    <w:rsid w:val="00B93A9B"/>
    <w:rsid w:val="00B94145"/>
    <w:rsid w:val="00BA0491"/>
    <w:rsid w:val="00BA25D0"/>
    <w:rsid w:val="00BA4481"/>
    <w:rsid w:val="00BB0495"/>
    <w:rsid w:val="00BB68D6"/>
    <w:rsid w:val="00BB761A"/>
    <w:rsid w:val="00BC0A9D"/>
    <w:rsid w:val="00BC25EE"/>
    <w:rsid w:val="00BD1CB9"/>
    <w:rsid w:val="00BD51DB"/>
    <w:rsid w:val="00BD5520"/>
    <w:rsid w:val="00BD7014"/>
    <w:rsid w:val="00BD7717"/>
    <w:rsid w:val="00BE04F0"/>
    <w:rsid w:val="00BE068A"/>
    <w:rsid w:val="00BE6411"/>
    <w:rsid w:val="00BF1585"/>
    <w:rsid w:val="00BF7643"/>
    <w:rsid w:val="00BF7CCD"/>
    <w:rsid w:val="00C029C9"/>
    <w:rsid w:val="00C04053"/>
    <w:rsid w:val="00C10078"/>
    <w:rsid w:val="00C148EE"/>
    <w:rsid w:val="00C161F8"/>
    <w:rsid w:val="00C17C3C"/>
    <w:rsid w:val="00C23741"/>
    <w:rsid w:val="00C3261E"/>
    <w:rsid w:val="00C34DAB"/>
    <w:rsid w:val="00C37D2A"/>
    <w:rsid w:val="00C420A5"/>
    <w:rsid w:val="00C44854"/>
    <w:rsid w:val="00C51AB0"/>
    <w:rsid w:val="00C53448"/>
    <w:rsid w:val="00C620E1"/>
    <w:rsid w:val="00C66146"/>
    <w:rsid w:val="00C70A48"/>
    <w:rsid w:val="00C7213C"/>
    <w:rsid w:val="00C73F32"/>
    <w:rsid w:val="00C75B05"/>
    <w:rsid w:val="00C769DE"/>
    <w:rsid w:val="00C8397E"/>
    <w:rsid w:val="00C85279"/>
    <w:rsid w:val="00C87B47"/>
    <w:rsid w:val="00C87FC6"/>
    <w:rsid w:val="00C94BB8"/>
    <w:rsid w:val="00CA261A"/>
    <w:rsid w:val="00CA5687"/>
    <w:rsid w:val="00CA7123"/>
    <w:rsid w:val="00CB367D"/>
    <w:rsid w:val="00CB5FB4"/>
    <w:rsid w:val="00CB63BF"/>
    <w:rsid w:val="00CB7843"/>
    <w:rsid w:val="00CC0F36"/>
    <w:rsid w:val="00CC2097"/>
    <w:rsid w:val="00CC3C64"/>
    <w:rsid w:val="00CC5C9B"/>
    <w:rsid w:val="00CC6072"/>
    <w:rsid w:val="00CC7F7A"/>
    <w:rsid w:val="00CD350F"/>
    <w:rsid w:val="00CE2C7B"/>
    <w:rsid w:val="00CE4E1E"/>
    <w:rsid w:val="00CF17FC"/>
    <w:rsid w:val="00CF33CB"/>
    <w:rsid w:val="00CF4C7C"/>
    <w:rsid w:val="00CF5D2D"/>
    <w:rsid w:val="00CF7B91"/>
    <w:rsid w:val="00D01163"/>
    <w:rsid w:val="00D0290B"/>
    <w:rsid w:val="00D04419"/>
    <w:rsid w:val="00D046F3"/>
    <w:rsid w:val="00D06644"/>
    <w:rsid w:val="00D10E53"/>
    <w:rsid w:val="00D14F07"/>
    <w:rsid w:val="00D150AA"/>
    <w:rsid w:val="00D17A77"/>
    <w:rsid w:val="00D2145E"/>
    <w:rsid w:val="00D21F3A"/>
    <w:rsid w:val="00D2267B"/>
    <w:rsid w:val="00D32270"/>
    <w:rsid w:val="00D35375"/>
    <w:rsid w:val="00D3585F"/>
    <w:rsid w:val="00D42F9B"/>
    <w:rsid w:val="00D44812"/>
    <w:rsid w:val="00D4704D"/>
    <w:rsid w:val="00D52662"/>
    <w:rsid w:val="00D54697"/>
    <w:rsid w:val="00D54C5D"/>
    <w:rsid w:val="00D61247"/>
    <w:rsid w:val="00D621A3"/>
    <w:rsid w:val="00D62C70"/>
    <w:rsid w:val="00D6360B"/>
    <w:rsid w:val="00D64E24"/>
    <w:rsid w:val="00D704A3"/>
    <w:rsid w:val="00D723D9"/>
    <w:rsid w:val="00D729A0"/>
    <w:rsid w:val="00D735C7"/>
    <w:rsid w:val="00D73BF3"/>
    <w:rsid w:val="00D73BF5"/>
    <w:rsid w:val="00D7771C"/>
    <w:rsid w:val="00D807A1"/>
    <w:rsid w:val="00D82CEE"/>
    <w:rsid w:val="00D84A13"/>
    <w:rsid w:val="00D8588A"/>
    <w:rsid w:val="00D8705D"/>
    <w:rsid w:val="00D92C9F"/>
    <w:rsid w:val="00D92D38"/>
    <w:rsid w:val="00D94330"/>
    <w:rsid w:val="00DA22D8"/>
    <w:rsid w:val="00DA2F60"/>
    <w:rsid w:val="00DA3D98"/>
    <w:rsid w:val="00DB1222"/>
    <w:rsid w:val="00DB12DE"/>
    <w:rsid w:val="00DB13C8"/>
    <w:rsid w:val="00DB510E"/>
    <w:rsid w:val="00DC0BBE"/>
    <w:rsid w:val="00DC7304"/>
    <w:rsid w:val="00DD284C"/>
    <w:rsid w:val="00DD3506"/>
    <w:rsid w:val="00DD35AE"/>
    <w:rsid w:val="00DD6644"/>
    <w:rsid w:val="00DD7200"/>
    <w:rsid w:val="00DE3DD1"/>
    <w:rsid w:val="00DE72BE"/>
    <w:rsid w:val="00DF1598"/>
    <w:rsid w:val="00DF26E1"/>
    <w:rsid w:val="00DF2B04"/>
    <w:rsid w:val="00E00864"/>
    <w:rsid w:val="00E03A82"/>
    <w:rsid w:val="00E06112"/>
    <w:rsid w:val="00E061E6"/>
    <w:rsid w:val="00E079B9"/>
    <w:rsid w:val="00E130CE"/>
    <w:rsid w:val="00E14AE9"/>
    <w:rsid w:val="00E14C41"/>
    <w:rsid w:val="00E16A32"/>
    <w:rsid w:val="00E16B4E"/>
    <w:rsid w:val="00E22345"/>
    <w:rsid w:val="00E243D7"/>
    <w:rsid w:val="00E3300A"/>
    <w:rsid w:val="00E36CB2"/>
    <w:rsid w:val="00E4115D"/>
    <w:rsid w:val="00E41949"/>
    <w:rsid w:val="00E45A18"/>
    <w:rsid w:val="00E46374"/>
    <w:rsid w:val="00E514E6"/>
    <w:rsid w:val="00E52868"/>
    <w:rsid w:val="00E53511"/>
    <w:rsid w:val="00E548AF"/>
    <w:rsid w:val="00E5714A"/>
    <w:rsid w:val="00E62692"/>
    <w:rsid w:val="00E654C0"/>
    <w:rsid w:val="00E6778B"/>
    <w:rsid w:val="00E710E8"/>
    <w:rsid w:val="00E729AF"/>
    <w:rsid w:val="00E84D8E"/>
    <w:rsid w:val="00E8600C"/>
    <w:rsid w:val="00E9149F"/>
    <w:rsid w:val="00E933C1"/>
    <w:rsid w:val="00E943BC"/>
    <w:rsid w:val="00E97EA6"/>
    <w:rsid w:val="00EA142B"/>
    <w:rsid w:val="00EA28E9"/>
    <w:rsid w:val="00EA3CB5"/>
    <w:rsid w:val="00EA4407"/>
    <w:rsid w:val="00EA7C1A"/>
    <w:rsid w:val="00EB33DE"/>
    <w:rsid w:val="00EB4A61"/>
    <w:rsid w:val="00EB6152"/>
    <w:rsid w:val="00EB7D84"/>
    <w:rsid w:val="00EC021A"/>
    <w:rsid w:val="00EC588B"/>
    <w:rsid w:val="00EC6160"/>
    <w:rsid w:val="00EE0F6D"/>
    <w:rsid w:val="00EE65A2"/>
    <w:rsid w:val="00EF022C"/>
    <w:rsid w:val="00EF058F"/>
    <w:rsid w:val="00EF0E4C"/>
    <w:rsid w:val="00F00C85"/>
    <w:rsid w:val="00F13931"/>
    <w:rsid w:val="00F168AF"/>
    <w:rsid w:val="00F23779"/>
    <w:rsid w:val="00F2397A"/>
    <w:rsid w:val="00F2542B"/>
    <w:rsid w:val="00F26BC5"/>
    <w:rsid w:val="00F35E48"/>
    <w:rsid w:val="00F42886"/>
    <w:rsid w:val="00F4788B"/>
    <w:rsid w:val="00F50274"/>
    <w:rsid w:val="00F5066E"/>
    <w:rsid w:val="00F5322E"/>
    <w:rsid w:val="00F572E0"/>
    <w:rsid w:val="00F6041B"/>
    <w:rsid w:val="00F6060B"/>
    <w:rsid w:val="00F673B3"/>
    <w:rsid w:val="00F7514B"/>
    <w:rsid w:val="00F82CD6"/>
    <w:rsid w:val="00F83167"/>
    <w:rsid w:val="00F854A8"/>
    <w:rsid w:val="00F91191"/>
    <w:rsid w:val="00F91CB5"/>
    <w:rsid w:val="00F9506D"/>
    <w:rsid w:val="00FA1BDC"/>
    <w:rsid w:val="00FA2595"/>
    <w:rsid w:val="00FA279B"/>
    <w:rsid w:val="00FA40D7"/>
    <w:rsid w:val="00FA6956"/>
    <w:rsid w:val="00FB1CB0"/>
    <w:rsid w:val="00FB36CA"/>
    <w:rsid w:val="00FB6DD7"/>
    <w:rsid w:val="00FB78AE"/>
    <w:rsid w:val="00FC01B4"/>
    <w:rsid w:val="00FC24BF"/>
    <w:rsid w:val="00FD4353"/>
    <w:rsid w:val="00FE08F0"/>
    <w:rsid w:val="00FE556D"/>
    <w:rsid w:val="00FE67B0"/>
    <w:rsid w:val="00FE7D01"/>
    <w:rsid w:val="00FF08F3"/>
  </w:rsids>
  <m:mathPr>
    <m:mathFont m:val="PalatinoLinotype-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5">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367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D2D43"/>
    <w:rPr>
      <w:color w:val="0000FF" w:themeColor="hyperlink"/>
      <w:u w:val="single"/>
    </w:rPr>
  </w:style>
  <w:style w:type="character" w:styleId="FollowedHyperlink">
    <w:name w:val="FollowedHyperlink"/>
    <w:basedOn w:val="DefaultParagraphFont"/>
    <w:uiPriority w:val="99"/>
    <w:semiHidden/>
    <w:unhideWhenUsed/>
    <w:rsid w:val="00654C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888356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youtube.com/watch?v=LBSuwa8mf9o" TargetMode="External"/><Relationship Id="rId5" Type="http://schemas.openxmlformats.org/officeDocument/2006/relationships/hyperlink" Target="http://www.texaslre.org/games.html" TargetMode="External"/><Relationship Id="rId6" Type="http://schemas.openxmlformats.org/officeDocument/2006/relationships/hyperlink" Target="http://www.youtube.com/watch?v=WNFf7nMIGnE" TargetMode="External"/><Relationship Id="rId7" Type="http://schemas.openxmlformats.org/officeDocument/2006/relationships/hyperlink" Target="http://www.teachingamericanhistory.org/neh/interactives/civilwar/lesson1/" TargetMode="External"/><Relationship Id="rId8" Type="http://schemas.openxmlformats.org/officeDocument/2006/relationships/hyperlink" Target="http://www.nytimes.com/ref/business/20070715_GILDED_GRAPHIC.html" TargetMode="External"/><Relationship Id="rId9" Type="http://schemas.openxmlformats.org/officeDocument/2006/relationships/hyperlink" Target="http://www.nytimes.com/ref/business/20070715_GILDED_GRAPHIC.html" TargetMode="External"/><Relationship Id="rId10" Type="http://schemas.openxmlformats.org/officeDocument/2006/relationships/hyperlink" Target="http://news.yahoo.com/chicagos-monadnock-building-worlds-first-skyscraper-18100044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10412</TotalTime>
  <Pages>23</Pages>
  <Words>27</Words>
  <Characters>159</Characters>
  <Application>Microsoft Macintosh Word</Application>
  <DocSecurity>0</DocSecurity>
  <Lines>1</Lines>
  <Paragraphs>1</Paragraphs>
  <ScaleCrop>false</ScaleCrop>
  <Company>Township H.S. District 214</Company>
  <LinksUpToDate>false</LinksUpToDate>
  <CharactersWithSpaces>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Buffalo Grove High School</cp:lastModifiedBy>
  <cp:revision>352</cp:revision>
  <cp:lastPrinted>2012-12-12T18:53:00Z</cp:lastPrinted>
  <dcterms:created xsi:type="dcterms:W3CDTF">2012-08-27T14:00:00Z</dcterms:created>
  <dcterms:modified xsi:type="dcterms:W3CDTF">2013-05-16T15:51:00Z</dcterms:modified>
</cp:coreProperties>
</file>